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C0B5B" w14:textId="1DA79152" w:rsidR="005D69E7" w:rsidRPr="00E60614" w:rsidRDefault="005D69E7" w:rsidP="005D69E7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rPrChange w:id="0" w:author="Jae Kyo Yi" w:date="2021-02-10T14:51:00Z">
            <w:rPr>
              <w:rFonts w:ascii="Times" w:hAnsi="Times" w:cs="Times New Roman"/>
            </w:rPr>
          </w:rPrChange>
        </w:rPr>
      </w:pPr>
      <w:r w:rsidRPr="00E60614">
        <w:rPr>
          <w:rFonts w:ascii="Times New Roman" w:hAnsi="Times New Roman" w:cs="Times New Roman"/>
          <w:b/>
          <w:sz w:val="22"/>
          <w:szCs w:val="22"/>
          <w:rPrChange w:id="1" w:author="Jae Kyo Yi" w:date="2021-02-10T14:51:00Z">
            <w:rPr>
              <w:rFonts w:ascii="Times" w:hAnsi="Times" w:cs="Times New Roman"/>
              <w:b/>
            </w:rPr>
          </w:rPrChange>
        </w:rPr>
        <w:t>Table</w:t>
      </w:r>
      <w:del w:id="2" w:author="Jae Kyo Yi" w:date="2021-02-10T14:23:00Z">
        <w:r w:rsidRPr="00E60614" w:rsidDel="00774382">
          <w:rPr>
            <w:rFonts w:ascii="Times New Roman" w:hAnsi="Times New Roman" w:cs="Times New Roman"/>
            <w:b/>
            <w:sz w:val="22"/>
            <w:szCs w:val="22"/>
            <w:rPrChange w:id="3" w:author="Jae Kyo Yi" w:date="2021-02-10T14:51:00Z">
              <w:rPr>
                <w:rFonts w:ascii="Times" w:hAnsi="Times" w:cs="Times New Roman"/>
                <w:b/>
              </w:rPr>
            </w:rPrChange>
          </w:rPr>
          <w:delText xml:space="preserve"> </w:delText>
        </w:r>
      </w:del>
      <w:r w:rsidRPr="00E60614">
        <w:rPr>
          <w:rFonts w:ascii="Times New Roman" w:hAnsi="Times New Roman" w:cs="Times New Roman"/>
          <w:b/>
          <w:sz w:val="22"/>
          <w:szCs w:val="22"/>
          <w:rPrChange w:id="4" w:author="Jae Kyo Yi" w:date="2021-02-10T14:51:00Z">
            <w:rPr>
              <w:rFonts w:ascii="Times" w:hAnsi="Times" w:cs="Times New Roman"/>
              <w:b/>
            </w:rPr>
          </w:rPrChange>
        </w:rPr>
        <w:t>S2</w:t>
      </w:r>
      <w:r w:rsidRPr="00E60614">
        <w:rPr>
          <w:rFonts w:ascii="Times New Roman" w:hAnsi="Times New Roman" w:cs="Times New Roman"/>
          <w:sz w:val="22"/>
          <w:szCs w:val="22"/>
          <w:rPrChange w:id="5" w:author="Jae Kyo Yi" w:date="2021-02-10T14:51:00Z">
            <w:rPr>
              <w:rFonts w:ascii="Times" w:hAnsi="Times" w:cs="Times New Roman"/>
            </w:rPr>
          </w:rPrChange>
        </w:rPr>
        <w:t>.</w:t>
      </w:r>
      <w:ins w:id="6" w:author="Jae Kyo Yi" w:date="2021-02-10T14:23:00Z">
        <w:r w:rsidR="00774382" w:rsidRPr="00E60614">
          <w:rPr>
            <w:rFonts w:ascii="Times New Roman" w:hAnsi="Times New Roman" w:cs="Times New Roman"/>
            <w:sz w:val="22"/>
            <w:szCs w:val="22"/>
            <w:rPrChange w:id="7" w:author="Jae Kyo Yi" w:date="2021-02-10T14:51:00Z">
              <w:rPr>
                <w:rFonts w:ascii="Times" w:hAnsi="Times" w:cs="Times New Roman"/>
              </w:rPr>
            </w:rPrChange>
          </w:rPr>
          <w:t xml:space="preserve"> </w:t>
        </w:r>
      </w:ins>
      <w:del w:id="8" w:author="Jae Kyo Yi" w:date="2021-02-10T14:23:00Z">
        <w:r w:rsidRPr="00E60614" w:rsidDel="00774382">
          <w:rPr>
            <w:rFonts w:ascii="Times New Roman" w:hAnsi="Times New Roman" w:cs="Times New Roman"/>
            <w:sz w:val="22"/>
            <w:szCs w:val="22"/>
            <w:rPrChange w:id="9" w:author="Jae Kyo Yi" w:date="2021-02-10T14:51:00Z">
              <w:rPr>
                <w:rFonts w:ascii="Times" w:hAnsi="Times" w:cs="Times New Roman"/>
              </w:rPr>
            </w:rPrChange>
          </w:rPr>
          <w:delText xml:space="preserve"> </w:delText>
        </w:r>
      </w:del>
      <w:r w:rsidRPr="00E60614">
        <w:rPr>
          <w:rFonts w:ascii="Times New Roman" w:hAnsi="Times New Roman" w:cs="Times New Roman"/>
          <w:sz w:val="22"/>
          <w:szCs w:val="22"/>
          <w:rPrChange w:id="10" w:author="Jae Kyo Yi" w:date="2021-02-10T14:51:00Z">
            <w:rPr>
              <w:rFonts w:ascii="Times" w:hAnsi="Times" w:cs="Times New Roman"/>
            </w:rPr>
          </w:rPrChange>
        </w:rPr>
        <w:t>Primers</w:t>
      </w:r>
      <w:ins w:id="11" w:author="Jae Kyo Yi" w:date="2021-02-10T14:23:00Z">
        <w:r w:rsidR="00774382" w:rsidRPr="00E60614">
          <w:rPr>
            <w:rFonts w:ascii="Times New Roman" w:hAnsi="Times New Roman" w:cs="Times New Roman"/>
            <w:sz w:val="22"/>
            <w:szCs w:val="22"/>
            <w:rPrChange w:id="12" w:author="Jae Kyo Yi" w:date="2021-02-10T14:51:00Z">
              <w:rPr>
                <w:rFonts w:ascii="Times" w:hAnsi="Times" w:cs="Times New Roman"/>
              </w:rPr>
            </w:rPrChange>
          </w:rPr>
          <w:t xml:space="preserve"> </w:t>
        </w:r>
      </w:ins>
      <w:del w:id="13" w:author="Jae Kyo Yi" w:date="2021-02-10T14:23:00Z">
        <w:r w:rsidRPr="00E60614" w:rsidDel="00774382">
          <w:rPr>
            <w:rFonts w:ascii="Times New Roman" w:hAnsi="Times New Roman" w:cs="Times New Roman"/>
            <w:sz w:val="22"/>
            <w:szCs w:val="22"/>
            <w:rPrChange w:id="14" w:author="Jae Kyo Yi" w:date="2021-02-10T14:51:00Z">
              <w:rPr>
                <w:rFonts w:ascii="Times" w:hAnsi="Times" w:cs="Times New Roman"/>
              </w:rPr>
            </w:rPrChange>
          </w:rPr>
          <w:delText xml:space="preserve"> </w:delText>
        </w:r>
      </w:del>
      <w:r w:rsidRPr="00E60614">
        <w:rPr>
          <w:rFonts w:ascii="Times New Roman" w:hAnsi="Times New Roman" w:cs="Times New Roman"/>
          <w:sz w:val="22"/>
          <w:szCs w:val="22"/>
          <w:rPrChange w:id="15" w:author="Jae Kyo Yi" w:date="2021-02-10T14:51:00Z">
            <w:rPr>
              <w:rFonts w:ascii="Times" w:hAnsi="Times" w:cs="Times New Roman"/>
            </w:rPr>
          </w:rPrChange>
        </w:rPr>
        <w:t>used</w:t>
      </w:r>
      <w:ins w:id="16" w:author="Jae Kyo Yi" w:date="2021-02-10T14:23:00Z">
        <w:r w:rsidR="00774382" w:rsidRPr="00E60614">
          <w:rPr>
            <w:rFonts w:ascii="Times New Roman" w:hAnsi="Times New Roman" w:cs="Times New Roman"/>
            <w:sz w:val="22"/>
            <w:szCs w:val="22"/>
            <w:rPrChange w:id="17" w:author="Jae Kyo Yi" w:date="2021-02-10T14:51:00Z">
              <w:rPr>
                <w:rFonts w:ascii="Times" w:hAnsi="Times" w:cs="Times New Roman"/>
              </w:rPr>
            </w:rPrChange>
          </w:rPr>
          <w:t xml:space="preserve"> </w:t>
        </w:r>
      </w:ins>
      <w:del w:id="18" w:author="Jae Kyo Yi" w:date="2021-02-10T14:23:00Z">
        <w:r w:rsidRPr="00E60614" w:rsidDel="00774382">
          <w:rPr>
            <w:rFonts w:ascii="Times New Roman" w:hAnsi="Times New Roman" w:cs="Times New Roman"/>
            <w:sz w:val="22"/>
            <w:szCs w:val="22"/>
            <w:rPrChange w:id="19" w:author="Jae Kyo Yi" w:date="2021-02-10T14:51:00Z">
              <w:rPr>
                <w:rFonts w:ascii="Times" w:hAnsi="Times" w:cs="Times New Roman"/>
              </w:rPr>
            </w:rPrChange>
          </w:rPr>
          <w:delText xml:space="preserve"> </w:delText>
        </w:r>
      </w:del>
      <w:r w:rsidRPr="00E60614">
        <w:rPr>
          <w:rFonts w:ascii="Times New Roman" w:hAnsi="Times New Roman" w:cs="Times New Roman"/>
          <w:sz w:val="22"/>
          <w:szCs w:val="22"/>
          <w:rPrChange w:id="20" w:author="Jae Kyo Yi" w:date="2021-02-10T14:51:00Z">
            <w:rPr>
              <w:rFonts w:ascii="Times" w:hAnsi="Times" w:cs="Times New Roman"/>
            </w:rPr>
          </w:rPrChange>
        </w:rPr>
        <w:t>in</w:t>
      </w:r>
      <w:ins w:id="21" w:author="Jae Kyo Yi" w:date="2021-02-10T14:23:00Z">
        <w:r w:rsidR="00774382" w:rsidRPr="00E60614">
          <w:rPr>
            <w:rFonts w:ascii="Times New Roman" w:hAnsi="Times New Roman" w:cs="Times New Roman"/>
            <w:sz w:val="22"/>
            <w:szCs w:val="22"/>
            <w:rPrChange w:id="22" w:author="Jae Kyo Yi" w:date="2021-02-10T14:51:00Z">
              <w:rPr>
                <w:rFonts w:ascii="Times" w:hAnsi="Times" w:cs="Times New Roman"/>
              </w:rPr>
            </w:rPrChange>
          </w:rPr>
          <w:t xml:space="preserve"> </w:t>
        </w:r>
      </w:ins>
      <w:del w:id="23" w:author="Jae Kyo Yi" w:date="2021-02-10T14:23:00Z">
        <w:r w:rsidRPr="00E60614" w:rsidDel="00774382">
          <w:rPr>
            <w:rFonts w:ascii="Times New Roman" w:hAnsi="Times New Roman" w:cs="Times New Roman"/>
            <w:sz w:val="22"/>
            <w:szCs w:val="22"/>
            <w:rPrChange w:id="24" w:author="Jae Kyo Yi" w:date="2021-02-10T14:51:00Z">
              <w:rPr>
                <w:rFonts w:ascii="Times" w:hAnsi="Times" w:cs="Times New Roman"/>
              </w:rPr>
            </w:rPrChange>
          </w:rPr>
          <w:delText xml:space="preserve"> </w:delText>
        </w:r>
      </w:del>
      <w:r w:rsidRPr="00E60614">
        <w:rPr>
          <w:rFonts w:ascii="Times New Roman" w:hAnsi="Times New Roman" w:cs="Times New Roman"/>
          <w:sz w:val="22"/>
          <w:szCs w:val="22"/>
          <w:rPrChange w:id="25" w:author="Jae Kyo Yi" w:date="2021-02-10T14:51:00Z">
            <w:rPr>
              <w:rFonts w:ascii="Times" w:hAnsi="Times" w:cs="Times New Roman"/>
            </w:rPr>
          </w:rPrChange>
        </w:rPr>
        <w:t>this</w:t>
      </w:r>
      <w:ins w:id="26" w:author="Jae Kyo Yi" w:date="2021-02-10T14:23:00Z">
        <w:r w:rsidR="00774382" w:rsidRPr="00E60614">
          <w:rPr>
            <w:rFonts w:ascii="Times New Roman" w:hAnsi="Times New Roman" w:cs="Times New Roman"/>
            <w:sz w:val="22"/>
            <w:szCs w:val="22"/>
            <w:rPrChange w:id="27" w:author="Jae Kyo Yi" w:date="2021-02-10T14:51:00Z">
              <w:rPr>
                <w:rFonts w:ascii="Times" w:hAnsi="Times" w:cs="Times New Roman"/>
              </w:rPr>
            </w:rPrChange>
          </w:rPr>
          <w:t xml:space="preserve"> </w:t>
        </w:r>
      </w:ins>
      <w:del w:id="28" w:author="Jae Kyo Yi" w:date="2021-02-10T14:23:00Z">
        <w:r w:rsidRPr="00E60614" w:rsidDel="00774382">
          <w:rPr>
            <w:rFonts w:ascii="Times New Roman" w:hAnsi="Times New Roman" w:cs="Times New Roman"/>
            <w:sz w:val="22"/>
            <w:szCs w:val="22"/>
            <w:rPrChange w:id="29" w:author="Jae Kyo Yi" w:date="2021-02-10T14:51:00Z">
              <w:rPr>
                <w:rFonts w:ascii="Times" w:hAnsi="Times" w:cs="Times New Roman"/>
              </w:rPr>
            </w:rPrChange>
          </w:rPr>
          <w:delText xml:space="preserve"> </w:delText>
        </w:r>
      </w:del>
      <w:r w:rsidRPr="00E60614">
        <w:rPr>
          <w:rFonts w:ascii="Times New Roman" w:hAnsi="Times New Roman" w:cs="Times New Roman"/>
          <w:sz w:val="22"/>
          <w:szCs w:val="22"/>
          <w:rPrChange w:id="30" w:author="Jae Kyo Yi" w:date="2021-02-10T14:51:00Z">
            <w:rPr>
              <w:rFonts w:ascii="Times" w:hAnsi="Times" w:cs="Times New Roman"/>
            </w:rPr>
          </w:rPrChange>
        </w:rPr>
        <w:t>study.</w:t>
      </w:r>
      <w:del w:id="31" w:author="Jae Kyo Yi" w:date="2021-02-10T14:23:00Z">
        <w:r w:rsidR="00E85C84" w:rsidRPr="00E60614" w:rsidDel="00774382">
          <w:rPr>
            <w:rFonts w:ascii="Times New Roman" w:hAnsi="Times New Roman" w:cs="Times New Roman"/>
            <w:sz w:val="22"/>
            <w:szCs w:val="22"/>
            <w:rPrChange w:id="32" w:author="Jae Kyo Yi" w:date="2021-02-10T14:51:00Z">
              <w:rPr>
                <w:rFonts w:ascii="Times" w:hAnsi="Times" w:cs="Times New Roman"/>
              </w:rPr>
            </w:rPrChange>
          </w:rPr>
          <w:delText xml:space="preserve"> </w:delText>
        </w:r>
      </w:del>
    </w:p>
    <w:tbl>
      <w:tblPr>
        <w:tblStyle w:val="TableGrid"/>
        <w:tblW w:w="10296" w:type="dxa"/>
        <w:tblLayout w:type="fixed"/>
        <w:tblLook w:val="04A0" w:firstRow="1" w:lastRow="0" w:firstColumn="1" w:lastColumn="0" w:noHBand="0" w:noVBand="1"/>
      </w:tblPr>
      <w:tblGrid>
        <w:gridCol w:w="2268"/>
        <w:gridCol w:w="8028"/>
      </w:tblGrid>
      <w:tr w:rsidR="005D69E7" w:rsidRPr="00E60614" w14:paraId="24DBF89D" w14:textId="77777777" w:rsidTr="00924B1A">
        <w:tc>
          <w:tcPr>
            <w:tcW w:w="2268" w:type="dxa"/>
          </w:tcPr>
          <w:p w14:paraId="425C6F76" w14:textId="77777777" w:rsidR="005D69E7" w:rsidRPr="00E60614" w:rsidRDefault="005D69E7">
            <w:pPr>
              <w:rPr>
                <w:rFonts w:ascii="Times New Roman" w:hAnsi="Times New Roman" w:cs="Times New Roman"/>
                <w:sz w:val="22"/>
                <w:szCs w:val="22"/>
                <w:rPrChange w:id="33" w:author="Jae Kyo Yi" w:date="2021-02-10T14:51:00Z">
                  <w:rPr/>
                </w:rPrChange>
              </w:rPr>
            </w:pPr>
            <w:proofErr w:type="spellStart"/>
            <w:r w:rsidRPr="00E60614">
              <w:rPr>
                <w:rFonts w:ascii="Times New Roman" w:hAnsi="Times New Roman" w:cs="Times New Roman"/>
                <w:sz w:val="22"/>
                <w:szCs w:val="22"/>
                <w:rPrChange w:id="34" w:author="Jae Kyo Yi" w:date="2021-02-10T14:51:00Z">
                  <w:rPr/>
                </w:rPrChange>
              </w:rPr>
              <w:t>Primer</w:t>
            </w:r>
            <w:del w:id="35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36" w:author="Jae Kyo Yi" w:date="2021-02-10T14:51:00Z">
                    <w:rPr/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7" w:author="Jae Kyo Yi" w:date="2021-02-10T14:51:00Z">
                  <w:rPr/>
                </w:rPrChange>
              </w:rPr>
              <w:t>ID</w:t>
            </w:r>
            <w:proofErr w:type="spellEnd"/>
          </w:p>
        </w:tc>
        <w:tc>
          <w:tcPr>
            <w:tcW w:w="8028" w:type="dxa"/>
          </w:tcPr>
          <w:p w14:paraId="6F2CCDB1" w14:textId="77777777" w:rsidR="005D69E7" w:rsidRPr="00E60614" w:rsidRDefault="005D69E7">
            <w:pPr>
              <w:rPr>
                <w:rFonts w:ascii="Times New Roman" w:hAnsi="Times New Roman" w:cs="Times New Roman"/>
                <w:sz w:val="22"/>
                <w:szCs w:val="22"/>
                <w:rPrChange w:id="38" w:author="Jae Kyo Yi" w:date="2021-02-10T14:51:00Z">
                  <w:rPr/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39" w:author="Jae Kyo Yi" w:date="2021-02-10T14:51:00Z">
                  <w:rPr/>
                </w:rPrChange>
              </w:rPr>
              <w:t>Sequence</w:t>
            </w:r>
          </w:p>
        </w:tc>
      </w:tr>
      <w:tr w:rsidR="005D69E7" w:rsidRPr="00E60614" w14:paraId="5042985B" w14:textId="77777777" w:rsidTr="00924B1A">
        <w:tc>
          <w:tcPr>
            <w:tcW w:w="2268" w:type="dxa"/>
          </w:tcPr>
          <w:p w14:paraId="25DD5583" w14:textId="77777777" w:rsidR="005D69E7" w:rsidRPr="00E60614" w:rsidRDefault="005D69E7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40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41" w:author="Jae Kyo Yi" w:date="2021-02-10T14:51:00Z">
                  <w:rPr>
                    <w:rFonts w:ascii="Times" w:hAnsi="Times" w:cs="Times New Roman"/>
                  </w:rPr>
                </w:rPrChange>
              </w:rPr>
              <w:t>sGAL1-F</w:t>
            </w:r>
          </w:p>
        </w:tc>
        <w:tc>
          <w:tcPr>
            <w:tcW w:w="8028" w:type="dxa"/>
          </w:tcPr>
          <w:p w14:paraId="37263817" w14:textId="77777777" w:rsidR="005D69E7" w:rsidRPr="00E60614" w:rsidRDefault="005D69E7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rPrChange w:id="42" w:author="Jae Kyo Yi" w:date="2021-02-10T14:51:00Z">
                  <w:rPr>
                    <w:rFonts w:ascii="Times" w:eastAsia="Times New Roman" w:hAnsi="Times" w:cs="Times New Roman"/>
                    <w:color w:val="000000"/>
                    <w:highlight w:val="yellow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43" w:author="Jae Kyo Yi" w:date="2021-02-10T14:51:00Z">
                  <w:rPr>
                    <w:rFonts w:ascii="Times" w:hAnsi="Times" w:cs="Times New Roman"/>
                  </w:rPr>
                </w:rPrChange>
              </w:rPr>
              <w:t>AAAGAGCCCCATTATCTTAGCCT</w:t>
            </w:r>
          </w:p>
        </w:tc>
      </w:tr>
      <w:tr w:rsidR="005D69E7" w:rsidRPr="00E60614" w14:paraId="1BDE008B" w14:textId="77777777" w:rsidTr="00924B1A">
        <w:tc>
          <w:tcPr>
            <w:tcW w:w="2268" w:type="dxa"/>
          </w:tcPr>
          <w:p w14:paraId="25DBB845" w14:textId="77777777" w:rsidR="005D69E7" w:rsidRPr="00E60614" w:rsidRDefault="005D69E7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44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45" w:author="Jae Kyo Yi" w:date="2021-02-10T14:51:00Z">
                  <w:rPr>
                    <w:rFonts w:ascii="Times" w:hAnsi="Times" w:cs="Times New Roman"/>
                  </w:rPr>
                </w:rPrChange>
              </w:rPr>
              <w:t>sGAL1-R</w:t>
            </w:r>
          </w:p>
        </w:tc>
        <w:tc>
          <w:tcPr>
            <w:tcW w:w="8028" w:type="dxa"/>
          </w:tcPr>
          <w:p w14:paraId="79390767" w14:textId="77777777" w:rsidR="005D69E7" w:rsidRPr="00E60614" w:rsidRDefault="005D69E7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rPrChange w:id="46" w:author="Jae Kyo Yi" w:date="2021-02-10T14:51:00Z">
                  <w:rPr>
                    <w:rFonts w:ascii="Times" w:eastAsia="Times New Roman" w:hAnsi="Times" w:cs="Times New Roman"/>
                    <w:color w:val="000000"/>
                    <w:highlight w:val="yellow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47" w:author="Jae Kyo Yi" w:date="2021-02-10T14:51:00Z">
                  <w:rPr>
                    <w:rFonts w:ascii="Times" w:hAnsi="Times" w:cs="Times New Roman"/>
                  </w:rPr>
                </w:rPrChange>
              </w:rPr>
              <w:t>TCCCTGTGTTTTAAAGTTTGTGGA</w:t>
            </w:r>
          </w:p>
        </w:tc>
      </w:tr>
      <w:tr w:rsidR="005D69E7" w:rsidRPr="00E60614" w14:paraId="3375EC82" w14:textId="77777777" w:rsidTr="00924B1A">
        <w:tc>
          <w:tcPr>
            <w:tcW w:w="2268" w:type="dxa"/>
          </w:tcPr>
          <w:p w14:paraId="2EC78D5E" w14:textId="77777777" w:rsidR="005D69E7" w:rsidRPr="00E60614" w:rsidRDefault="005D69E7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48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proofErr w:type="spellStart"/>
            <w:r w:rsidRPr="00E60614">
              <w:rPr>
                <w:rFonts w:ascii="Times New Roman" w:hAnsi="Times New Roman" w:cs="Times New Roman"/>
                <w:sz w:val="22"/>
                <w:szCs w:val="22"/>
                <w:rPrChange w:id="49" w:author="Jae Kyo Yi" w:date="2021-02-10T14:51:00Z">
                  <w:rPr>
                    <w:rFonts w:ascii="Times" w:hAnsi="Times" w:cs="Times New Roman"/>
                  </w:rPr>
                </w:rPrChange>
              </w:rPr>
              <w:t>sTEV</w:t>
            </w:r>
            <w:proofErr w:type="spellEnd"/>
            <w:r w:rsidRPr="00E60614">
              <w:rPr>
                <w:rFonts w:ascii="Times New Roman" w:hAnsi="Times New Roman" w:cs="Times New Roman"/>
                <w:sz w:val="22"/>
                <w:szCs w:val="22"/>
                <w:rPrChange w:id="50" w:author="Jae Kyo Yi" w:date="2021-02-10T14:51:00Z">
                  <w:rPr>
                    <w:rFonts w:ascii="Times" w:hAnsi="Times" w:cs="Times New Roman"/>
                  </w:rPr>
                </w:rPrChange>
              </w:rPr>
              <w:t>-F</w:t>
            </w:r>
          </w:p>
        </w:tc>
        <w:tc>
          <w:tcPr>
            <w:tcW w:w="8028" w:type="dxa"/>
          </w:tcPr>
          <w:p w14:paraId="388723D1" w14:textId="77777777" w:rsidR="005D69E7" w:rsidRPr="00E60614" w:rsidRDefault="005D69E7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rPrChange w:id="51" w:author="Jae Kyo Yi" w:date="2021-02-10T14:51:00Z">
                  <w:rPr>
                    <w:rFonts w:ascii="Times" w:eastAsia="Times New Roman" w:hAnsi="Times" w:cs="Times New Roman"/>
                    <w:color w:val="000000"/>
                    <w:highlight w:val="yellow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52" w:author="Jae Kyo Yi" w:date="2021-02-10T14:51:00Z">
                  <w:rPr>
                    <w:rFonts w:ascii="Times" w:hAnsi="Times" w:cs="Times New Roman"/>
                  </w:rPr>
                </w:rPrChange>
              </w:rPr>
              <w:t>GGCAGTGTGGCAGTCCATTA</w:t>
            </w:r>
          </w:p>
        </w:tc>
      </w:tr>
      <w:tr w:rsidR="005D69E7" w:rsidRPr="00E60614" w14:paraId="34F083CA" w14:textId="77777777" w:rsidTr="00924B1A">
        <w:tc>
          <w:tcPr>
            <w:tcW w:w="2268" w:type="dxa"/>
          </w:tcPr>
          <w:p w14:paraId="4DFEFA10" w14:textId="77777777" w:rsidR="005D69E7" w:rsidRPr="00E60614" w:rsidRDefault="005D69E7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53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proofErr w:type="spellStart"/>
            <w:r w:rsidRPr="00E60614">
              <w:rPr>
                <w:rFonts w:ascii="Times New Roman" w:hAnsi="Times New Roman" w:cs="Times New Roman"/>
                <w:sz w:val="22"/>
                <w:szCs w:val="22"/>
                <w:rPrChange w:id="54" w:author="Jae Kyo Yi" w:date="2021-02-10T14:51:00Z">
                  <w:rPr>
                    <w:rFonts w:ascii="Times" w:hAnsi="Times" w:cs="Times New Roman"/>
                  </w:rPr>
                </w:rPrChange>
              </w:rPr>
              <w:t>sTEV</w:t>
            </w:r>
            <w:proofErr w:type="spellEnd"/>
            <w:r w:rsidRPr="00E60614">
              <w:rPr>
                <w:rFonts w:ascii="Times New Roman" w:hAnsi="Times New Roman" w:cs="Times New Roman"/>
                <w:sz w:val="22"/>
                <w:szCs w:val="22"/>
                <w:rPrChange w:id="55" w:author="Jae Kyo Yi" w:date="2021-02-10T14:51:00Z">
                  <w:rPr>
                    <w:rFonts w:ascii="Times" w:hAnsi="Times" w:cs="Times New Roman"/>
                  </w:rPr>
                </w:rPrChange>
              </w:rPr>
              <w:t>-R</w:t>
            </w:r>
          </w:p>
        </w:tc>
        <w:tc>
          <w:tcPr>
            <w:tcW w:w="8028" w:type="dxa"/>
          </w:tcPr>
          <w:p w14:paraId="49CC128D" w14:textId="77777777" w:rsidR="005D69E7" w:rsidRPr="00E60614" w:rsidRDefault="005D69E7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rPrChange w:id="56" w:author="Jae Kyo Yi" w:date="2021-02-10T14:51:00Z">
                  <w:rPr>
                    <w:rFonts w:ascii="Times" w:eastAsia="Times New Roman" w:hAnsi="Times" w:cs="Times New Roman"/>
                    <w:color w:val="000000"/>
                    <w:highlight w:val="yellow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57" w:author="Jae Kyo Yi" w:date="2021-02-10T14:51:00Z">
                  <w:rPr>
                    <w:rFonts w:ascii="Times" w:hAnsi="Times" w:cs="Times New Roman"/>
                  </w:rPr>
                </w:rPrChange>
              </w:rPr>
              <w:t>CACTGCCCATCCTTGGTTTG</w:t>
            </w:r>
          </w:p>
        </w:tc>
      </w:tr>
      <w:tr w:rsidR="005D69E7" w:rsidRPr="00E60614" w14:paraId="7AF30176" w14:textId="77777777" w:rsidTr="00924B1A">
        <w:tc>
          <w:tcPr>
            <w:tcW w:w="2268" w:type="dxa"/>
          </w:tcPr>
          <w:p w14:paraId="09FCAAB0" w14:textId="77777777" w:rsidR="005D69E7" w:rsidRPr="00E60614" w:rsidRDefault="005D69E7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58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proofErr w:type="spellStart"/>
            <w:r w:rsidRPr="00E60614">
              <w:rPr>
                <w:rFonts w:ascii="Times New Roman" w:hAnsi="Times New Roman" w:cs="Times New Roman"/>
                <w:sz w:val="22"/>
                <w:szCs w:val="22"/>
                <w:rPrChange w:id="59" w:author="Jae Kyo Yi" w:date="2021-02-10T14:51:00Z">
                  <w:rPr>
                    <w:rFonts w:ascii="Times" w:hAnsi="Times" w:cs="Times New Roman"/>
                  </w:rPr>
                </w:rPrChange>
              </w:rPr>
              <w:t>tCYCt</w:t>
            </w:r>
            <w:proofErr w:type="spellEnd"/>
            <w:r w:rsidRPr="00E60614">
              <w:rPr>
                <w:rFonts w:ascii="Times New Roman" w:hAnsi="Times New Roman" w:cs="Times New Roman"/>
                <w:sz w:val="22"/>
                <w:szCs w:val="22"/>
                <w:rPrChange w:id="60" w:author="Jae Kyo Yi" w:date="2021-02-10T14:51:00Z">
                  <w:rPr>
                    <w:rFonts w:ascii="Times" w:hAnsi="Times" w:cs="Times New Roman"/>
                  </w:rPr>
                </w:rPrChange>
              </w:rPr>
              <w:t>-F</w:t>
            </w:r>
          </w:p>
        </w:tc>
        <w:tc>
          <w:tcPr>
            <w:tcW w:w="8028" w:type="dxa"/>
          </w:tcPr>
          <w:p w14:paraId="3D2CCE4C" w14:textId="77777777" w:rsidR="005D69E7" w:rsidRPr="00E60614" w:rsidRDefault="005D69E7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61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62" w:author="Jae Kyo Yi" w:date="2021-02-10T14:51:00Z">
                  <w:rPr>
                    <w:rFonts w:ascii="Times" w:hAnsi="Times" w:cs="Times New Roman"/>
                  </w:rPr>
                </w:rPrChange>
              </w:rPr>
              <w:t>TAG</w:t>
            </w:r>
            <w:del w:id="63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64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65" w:author="Jae Kyo Yi" w:date="2021-02-10T14:51:00Z">
                  <w:rPr>
                    <w:rFonts w:ascii="Times" w:hAnsi="Times" w:cs="Times New Roman"/>
                  </w:rPr>
                </w:rPrChange>
              </w:rPr>
              <w:t>TTA</w:t>
            </w:r>
            <w:del w:id="66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67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68" w:author="Jae Kyo Yi" w:date="2021-02-10T14:51:00Z">
                  <w:rPr>
                    <w:rFonts w:ascii="Times" w:hAnsi="Times" w:cs="Times New Roman"/>
                  </w:rPr>
                </w:rPrChange>
              </w:rPr>
              <w:t>TGT</w:t>
            </w:r>
            <w:del w:id="69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70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71" w:author="Jae Kyo Yi" w:date="2021-02-10T14:51:00Z">
                  <w:rPr>
                    <w:rFonts w:ascii="Times" w:hAnsi="Times" w:cs="Times New Roman"/>
                  </w:rPr>
                </w:rPrChange>
              </w:rPr>
              <w:t>CAC</w:t>
            </w:r>
            <w:del w:id="72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73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74" w:author="Jae Kyo Yi" w:date="2021-02-10T14:51:00Z">
                  <w:rPr>
                    <w:rFonts w:ascii="Times" w:hAnsi="Times" w:cs="Times New Roman"/>
                  </w:rPr>
                </w:rPrChange>
              </w:rPr>
              <w:t>GCT</w:t>
            </w:r>
            <w:del w:id="75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76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77" w:author="Jae Kyo Yi" w:date="2021-02-10T14:51:00Z">
                  <w:rPr>
                    <w:rFonts w:ascii="Times" w:hAnsi="Times" w:cs="Times New Roman"/>
                  </w:rPr>
                </w:rPrChange>
              </w:rPr>
              <w:t>TAC</w:t>
            </w:r>
            <w:del w:id="78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79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80" w:author="Jae Kyo Yi" w:date="2021-02-10T14:51:00Z">
                  <w:rPr>
                    <w:rFonts w:ascii="Times" w:hAnsi="Times" w:cs="Times New Roman"/>
                  </w:rPr>
                </w:rPrChange>
              </w:rPr>
              <w:t>ATT</w:t>
            </w:r>
            <w:del w:id="81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82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83" w:author="Jae Kyo Yi" w:date="2021-02-10T14:51:00Z">
                  <w:rPr>
                    <w:rFonts w:ascii="Times" w:hAnsi="Times" w:cs="Times New Roman"/>
                  </w:rPr>
                </w:rPrChange>
              </w:rPr>
              <w:t>CAC</w:t>
            </w:r>
            <w:del w:id="84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85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86" w:author="Jae Kyo Yi" w:date="2021-02-10T14:51:00Z">
                  <w:rPr>
                    <w:rFonts w:ascii="Times" w:hAnsi="Times" w:cs="Times New Roman"/>
                  </w:rPr>
                </w:rPrChange>
              </w:rPr>
              <w:t>GC</w:t>
            </w:r>
          </w:p>
        </w:tc>
      </w:tr>
      <w:tr w:rsidR="005D69E7" w:rsidRPr="00E60614" w14:paraId="786203EC" w14:textId="77777777" w:rsidTr="00924B1A">
        <w:tc>
          <w:tcPr>
            <w:tcW w:w="2268" w:type="dxa"/>
          </w:tcPr>
          <w:p w14:paraId="578C137C" w14:textId="77777777" w:rsidR="005D69E7" w:rsidRPr="00E60614" w:rsidRDefault="005D69E7" w:rsidP="00924B1A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rPrChange w:id="87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proofErr w:type="spellStart"/>
            <w:r w:rsidRPr="00E60614">
              <w:rPr>
                <w:rFonts w:ascii="Times New Roman" w:hAnsi="Times New Roman" w:cs="Times New Roman"/>
                <w:sz w:val="22"/>
                <w:szCs w:val="22"/>
                <w:rPrChange w:id="88" w:author="Jae Kyo Yi" w:date="2021-02-10T14:51:00Z">
                  <w:rPr>
                    <w:rFonts w:ascii="Times" w:hAnsi="Times" w:cs="Times New Roman"/>
                  </w:rPr>
                </w:rPrChange>
              </w:rPr>
              <w:t>tCYCt</w:t>
            </w:r>
            <w:proofErr w:type="spellEnd"/>
            <w:r w:rsidRPr="00E60614">
              <w:rPr>
                <w:rFonts w:ascii="Times New Roman" w:hAnsi="Times New Roman" w:cs="Times New Roman"/>
                <w:sz w:val="22"/>
                <w:szCs w:val="22"/>
                <w:rPrChange w:id="89" w:author="Jae Kyo Yi" w:date="2021-02-10T14:51:00Z">
                  <w:rPr>
                    <w:rFonts w:ascii="Times" w:hAnsi="Times" w:cs="Times New Roman"/>
                  </w:rPr>
                </w:rPrChange>
              </w:rPr>
              <w:t>-R</w:t>
            </w:r>
          </w:p>
        </w:tc>
        <w:tc>
          <w:tcPr>
            <w:tcW w:w="8028" w:type="dxa"/>
          </w:tcPr>
          <w:p w14:paraId="33D4738F" w14:textId="77777777" w:rsidR="005D69E7" w:rsidRPr="00E60614" w:rsidRDefault="005D69E7" w:rsidP="00924B1A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rPrChange w:id="90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91" w:author="Jae Kyo Yi" w:date="2021-02-10T14:51:00Z">
                  <w:rPr>
                    <w:rFonts w:ascii="Times" w:hAnsi="Times" w:cs="Times New Roman"/>
                  </w:rPr>
                </w:rPrChange>
              </w:rPr>
              <w:t>CCT</w:t>
            </w:r>
            <w:del w:id="92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93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94" w:author="Jae Kyo Yi" w:date="2021-02-10T14:51:00Z">
                  <w:rPr>
                    <w:rFonts w:ascii="Times" w:hAnsi="Times" w:cs="Times New Roman"/>
                  </w:rPr>
                </w:rPrChange>
              </w:rPr>
              <w:t>AGA</w:t>
            </w:r>
            <w:del w:id="95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96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97" w:author="Jae Kyo Yi" w:date="2021-02-10T14:51:00Z">
                  <w:rPr>
                    <w:rFonts w:ascii="Times" w:hAnsi="Times" w:cs="Times New Roman"/>
                  </w:rPr>
                </w:rPrChange>
              </w:rPr>
              <w:t>CTT</w:t>
            </w:r>
            <w:del w:id="98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99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00" w:author="Jae Kyo Yi" w:date="2021-02-10T14:51:00Z">
                  <w:rPr>
                    <w:rFonts w:ascii="Times" w:hAnsi="Times" w:cs="Times New Roman"/>
                  </w:rPr>
                </w:rPrChange>
              </w:rPr>
              <w:t>CAG</w:t>
            </w:r>
            <w:del w:id="101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02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03" w:author="Jae Kyo Yi" w:date="2021-02-10T14:51:00Z">
                  <w:rPr>
                    <w:rFonts w:ascii="Times" w:hAnsi="Times" w:cs="Times New Roman"/>
                  </w:rPr>
                </w:rPrChange>
              </w:rPr>
              <w:t>GTT</w:t>
            </w:r>
            <w:del w:id="104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05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06" w:author="Jae Kyo Yi" w:date="2021-02-10T14:51:00Z">
                  <w:rPr>
                    <w:rFonts w:ascii="Times" w:hAnsi="Times" w:cs="Times New Roman"/>
                  </w:rPr>
                </w:rPrChange>
              </w:rPr>
              <w:t>GTC</w:t>
            </w:r>
            <w:del w:id="107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08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09" w:author="Jae Kyo Yi" w:date="2021-02-10T14:51:00Z">
                  <w:rPr>
                    <w:rFonts w:ascii="Times" w:hAnsi="Times" w:cs="Times New Roman"/>
                  </w:rPr>
                </w:rPrChange>
              </w:rPr>
              <w:t>TAA</w:t>
            </w:r>
            <w:del w:id="110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11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12" w:author="Jae Kyo Yi" w:date="2021-02-10T14:51:00Z">
                  <w:rPr>
                    <w:rFonts w:ascii="Times" w:hAnsi="Times" w:cs="Times New Roman"/>
                  </w:rPr>
                </w:rPrChange>
              </w:rPr>
              <w:t>CTC</w:t>
            </w:r>
            <w:del w:id="113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14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15" w:author="Jae Kyo Yi" w:date="2021-02-10T14:51:00Z">
                  <w:rPr>
                    <w:rFonts w:ascii="Times" w:hAnsi="Times" w:cs="Times New Roman"/>
                  </w:rPr>
                </w:rPrChange>
              </w:rPr>
              <w:t>C</w:t>
            </w:r>
          </w:p>
        </w:tc>
      </w:tr>
      <w:tr w:rsidR="00924B1A" w:rsidRPr="00E60614" w14:paraId="15ECC805" w14:textId="77777777" w:rsidTr="00924B1A">
        <w:tc>
          <w:tcPr>
            <w:tcW w:w="2268" w:type="dxa"/>
          </w:tcPr>
          <w:p w14:paraId="633D5FCE" w14:textId="77777777" w:rsidR="00924B1A" w:rsidRPr="00E60614" w:rsidRDefault="00924B1A" w:rsidP="00924B1A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rPrChange w:id="116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117" w:author="Jae Kyo Yi" w:date="2021-02-10T14:51:00Z">
                  <w:rPr>
                    <w:rFonts w:ascii="Times" w:hAnsi="Times" w:cs="Times New Roman"/>
                  </w:rPr>
                </w:rPrChange>
              </w:rPr>
              <w:t>tDownstream-GAL1</w:t>
            </w:r>
          </w:p>
        </w:tc>
        <w:tc>
          <w:tcPr>
            <w:tcW w:w="8028" w:type="dxa"/>
          </w:tcPr>
          <w:p w14:paraId="44915167" w14:textId="77777777" w:rsidR="00924B1A" w:rsidRPr="00E60614" w:rsidRDefault="00924B1A" w:rsidP="00924B1A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rPrChange w:id="118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119" w:author="Jae Kyo Yi" w:date="2021-02-10T14:51:00Z">
                  <w:rPr>
                    <w:rFonts w:ascii="Times" w:hAnsi="Times" w:cs="Times New Roman"/>
                  </w:rPr>
                </w:rPrChange>
              </w:rPr>
              <w:t>CAT</w:t>
            </w:r>
            <w:del w:id="120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21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22" w:author="Jae Kyo Yi" w:date="2021-02-10T14:51:00Z">
                  <w:rPr>
                    <w:rFonts w:ascii="Times" w:hAnsi="Times" w:cs="Times New Roman"/>
                  </w:rPr>
                </w:rPrChange>
              </w:rPr>
              <w:t>TTC</w:t>
            </w:r>
            <w:del w:id="123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24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25" w:author="Jae Kyo Yi" w:date="2021-02-10T14:51:00Z">
                  <w:rPr>
                    <w:rFonts w:ascii="Times" w:hAnsi="Times" w:cs="Times New Roman"/>
                  </w:rPr>
                </w:rPrChange>
              </w:rPr>
              <w:t>TTT</w:t>
            </w:r>
            <w:del w:id="126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27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28" w:author="Jae Kyo Yi" w:date="2021-02-10T14:51:00Z">
                  <w:rPr>
                    <w:rFonts w:ascii="Times" w:hAnsi="Times" w:cs="Times New Roman"/>
                  </w:rPr>
                </w:rPrChange>
              </w:rPr>
              <w:t>TCC</w:t>
            </w:r>
            <w:del w:id="129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30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31" w:author="Jae Kyo Yi" w:date="2021-02-10T14:51:00Z">
                  <w:rPr>
                    <w:rFonts w:ascii="Times" w:hAnsi="Times" w:cs="Times New Roman"/>
                  </w:rPr>
                </w:rPrChange>
              </w:rPr>
              <w:t>TCC</w:t>
            </w:r>
            <w:del w:id="132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33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34" w:author="Jae Kyo Yi" w:date="2021-02-10T14:51:00Z">
                  <w:rPr>
                    <w:rFonts w:ascii="Times" w:hAnsi="Times" w:cs="Times New Roman"/>
                  </w:rPr>
                </w:rPrChange>
              </w:rPr>
              <w:t>TCG</w:t>
            </w:r>
            <w:del w:id="135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36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37" w:author="Jae Kyo Yi" w:date="2021-02-10T14:51:00Z">
                  <w:rPr>
                    <w:rFonts w:ascii="Times" w:hAnsi="Times" w:cs="Times New Roman"/>
                  </w:rPr>
                </w:rPrChange>
              </w:rPr>
              <w:t>CGC</w:t>
            </w:r>
          </w:p>
        </w:tc>
      </w:tr>
      <w:tr w:rsidR="00924B1A" w:rsidRPr="00E60614" w14:paraId="103C9AF3" w14:textId="77777777" w:rsidTr="00924B1A">
        <w:tc>
          <w:tcPr>
            <w:tcW w:w="2268" w:type="dxa"/>
          </w:tcPr>
          <w:p w14:paraId="37C21500" w14:textId="77777777" w:rsidR="00924B1A" w:rsidRPr="00E60614" w:rsidRDefault="00924B1A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138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139" w:author="Jae Kyo Yi" w:date="2021-02-10T14:51:00Z">
                  <w:rPr>
                    <w:rFonts w:ascii="Times" w:hAnsi="Times" w:cs="Times New Roman"/>
                  </w:rPr>
                </w:rPrChange>
              </w:rPr>
              <w:t>tUpstream-GAL1</w:t>
            </w:r>
          </w:p>
        </w:tc>
        <w:tc>
          <w:tcPr>
            <w:tcW w:w="8028" w:type="dxa"/>
          </w:tcPr>
          <w:p w14:paraId="2BAC68C8" w14:textId="77777777" w:rsidR="00924B1A" w:rsidRPr="00E60614" w:rsidRDefault="00924B1A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140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141" w:author="Jae Kyo Yi" w:date="2021-02-10T14:51:00Z">
                  <w:rPr>
                    <w:rFonts w:ascii="Times" w:hAnsi="Times" w:cs="Times New Roman"/>
                  </w:rPr>
                </w:rPrChange>
              </w:rPr>
              <w:t>GTA</w:t>
            </w:r>
            <w:del w:id="142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43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44" w:author="Jae Kyo Yi" w:date="2021-02-10T14:51:00Z">
                  <w:rPr>
                    <w:rFonts w:ascii="Times" w:hAnsi="Times" w:cs="Times New Roman"/>
                  </w:rPr>
                </w:rPrChange>
              </w:rPr>
              <w:t>TTG</w:t>
            </w:r>
            <w:del w:id="145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46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47" w:author="Jae Kyo Yi" w:date="2021-02-10T14:51:00Z">
                  <w:rPr>
                    <w:rFonts w:ascii="Times" w:hAnsi="Times" w:cs="Times New Roman"/>
                  </w:rPr>
                </w:rPrChange>
              </w:rPr>
              <w:t>CAG</w:t>
            </w:r>
            <w:del w:id="148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49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50" w:author="Jae Kyo Yi" w:date="2021-02-10T14:51:00Z">
                  <w:rPr>
                    <w:rFonts w:ascii="Times" w:hAnsi="Times" w:cs="Times New Roman"/>
                  </w:rPr>
                </w:rPrChange>
              </w:rPr>
              <w:t>GGC</w:t>
            </w:r>
            <w:del w:id="151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52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53" w:author="Jae Kyo Yi" w:date="2021-02-10T14:51:00Z">
                  <w:rPr>
                    <w:rFonts w:ascii="Times" w:hAnsi="Times" w:cs="Times New Roman"/>
                  </w:rPr>
                </w:rPrChange>
              </w:rPr>
              <w:t>TGC</w:t>
            </w:r>
            <w:del w:id="154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55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56" w:author="Jae Kyo Yi" w:date="2021-02-10T14:51:00Z">
                  <w:rPr>
                    <w:rFonts w:ascii="Times" w:hAnsi="Times" w:cs="Times New Roman"/>
                  </w:rPr>
                </w:rPrChange>
              </w:rPr>
              <w:t>AAT</w:t>
            </w:r>
            <w:del w:id="157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58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59" w:author="Jae Kyo Yi" w:date="2021-02-10T14:51:00Z">
                  <w:rPr>
                    <w:rFonts w:ascii="Times" w:hAnsi="Times" w:cs="Times New Roman"/>
                  </w:rPr>
                </w:rPrChange>
              </w:rPr>
              <w:t>ATG</w:t>
            </w:r>
            <w:del w:id="160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61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62" w:author="Jae Kyo Yi" w:date="2021-02-10T14:51:00Z">
                  <w:rPr>
                    <w:rFonts w:ascii="Times" w:hAnsi="Times" w:cs="Times New Roman"/>
                  </w:rPr>
                </w:rPrChange>
              </w:rPr>
              <w:t>AC</w:t>
            </w:r>
          </w:p>
        </w:tc>
      </w:tr>
      <w:tr w:rsidR="00924B1A" w:rsidRPr="00E60614" w14:paraId="5E86594C" w14:textId="77777777" w:rsidTr="00924B1A">
        <w:tc>
          <w:tcPr>
            <w:tcW w:w="2268" w:type="dxa"/>
          </w:tcPr>
          <w:p w14:paraId="00110B09" w14:textId="77777777" w:rsidR="00924B1A" w:rsidRPr="00E60614" w:rsidRDefault="00924B1A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163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proofErr w:type="spellStart"/>
            <w:r w:rsidRPr="00E60614">
              <w:rPr>
                <w:rFonts w:ascii="Times New Roman" w:hAnsi="Times New Roman" w:cs="Times New Roman"/>
                <w:sz w:val="22"/>
                <w:szCs w:val="22"/>
                <w:rPrChange w:id="164" w:author="Jae Kyo Yi" w:date="2021-02-10T14:51:00Z">
                  <w:rPr>
                    <w:rFonts w:ascii="Times" w:hAnsi="Times" w:cs="Times New Roman"/>
                  </w:rPr>
                </w:rPrChange>
              </w:rPr>
              <w:t>ymUKG</w:t>
            </w:r>
            <w:proofErr w:type="spellEnd"/>
            <w:r w:rsidRPr="00E60614">
              <w:rPr>
                <w:rFonts w:ascii="Times New Roman" w:hAnsi="Times New Roman" w:cs="Times New Roman"/>
                <w:sz w:val="22"/>
                <w:szCs w:val="22"/>
                <w:rPrChange w:id="165" w:author="Jae Kyo Yi" w:date="2021-02-10T14:51:00Z">
                  <w:rPr>
                    <w:rFonts w:ascii="Times" w:hAnsi="Times" w:cs="Times New Roman"/>
                  </w:rPr>
                </w:rPrChange>
              </w:rPr>
              <w:t>-F-</w:t>
            </w:r>
            <w:proofErr w:type="spellStart"/>
            <w:r w:rsidRPr="00E60614">
              <w:rPr>
                <w:rFonts w:ascii="Times New Roman" w:hAnsi="Times New Roman" w:cs="Times New Roman"/>
                <w:sz w:val="22"/>
                <w:szCs w:val="22"/>
                <w:rPrChange w:id="166" w:author="Jae Kyo Yi" w:date="2021-02-10T14:51:00Z">
                  <w:rPr>
                    <w:rFonts w:ascii="Times" w:hAnsi="Times" w:cs="Times New Roman"/>
                  </w:rPr>
                </w:rPrChange>
              </w:rPr>
              <w:t>Phospho</w:t>
            </w:r>
            <w:proofErr w:type="spellEnd"/>
          </w:p>
        </w:tc>
        <w:tc>
          <w:tcPr>
            <w:tcW w:w="8028" w:type="dxa"/>
          </w:tcPr>
          <w:p w14:paraId="28E118EF" w14:textId="77777777" w:rsidR="00924B1A" w:rsidRPr="00E60614" w:rsidRDefault="00924B1A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rPrChange w:id="167" w:author="Jae Kyo Yi" w:date="2021-02-10T14:51:00Z">
                  <w:rPr>
                    <w:rFonts w:ascii="Times" w:eastAsia="Times New Roman" w:hAnsi="Times" w:cs="Times New Roman"/>
                    <w:color w:val="000000"/>
                    <w:highlight w:val="yellow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168" w:author="Jae Kyo Yi" w:date="2021-02-10T14:51:00Z">
                  <w:rPr>
                    <w:rFonts w:ascii="Times" w:hAnsi="Times" w:cs="Times New Roman"/>
                  </w:rPr>
                </w:rPrChange>
              </w:rPr>
              <w:t>/5Phos/ATG</w:t>
            </w:r>
            <w:del w:id="169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70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71" w:author="Jae Kyo Yi" w:date="2021-02-10T14:51:00Z">
                  <w:rPr>
                    <w:rFonts w:ascii="Times" w:hAnsi="Times" w:cs="Times New Roman"/>
                  </w:rPr>
                </w:rPrChange>
              </w:rPr>
              <w:t>GTC</w:t>
            </w:r>
            <w:del w:id="172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73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74" w:author="Jae Kyo Yi" w:date="2021-02-10T14:51:00Z">
                  <w:rPr>
                    <w:rFonts w:ascii="Times" w:hAnsi="Times" w:cs="Times New Roman"/>
                  </w:rPr>
                </w:rPrChange>
              </w:rPr>
              <w:t>AGT</w:t>
            </w:r>
            <w:del w:id="175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76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77" w:author="Jae Kyo Yi" w:date="2021-02-10T14:51:00Z">
                  <w:rPr>
                    <w:rFonts w:ascii="Times" w:hAnsi="Times" w:cs="Times New Roman"/>
                  </w:rPr>
                </w:rPrChange>
              </w:rPr>
              <w:t>GTC</w:t>
            </w:r>
            <w:del w:id="178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79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80" w:author="Jae Kyo Yi" w:date="2021-02-10T14:51:00Z">
                  <w:rPr>
                    <w:rFonts w:ascii="Times" w:hAnsi="Times" w:cs="Times New Roman"/>
                  </w:rPr>
                </w:rPrChange>
              </w:rPr>
              <w:t>ATC</w:t>
            </w:r>
            <w:del w:id="181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82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83" w:author="Jae Kyo Yi" w:date="2021-02-10T14:51:00Z">
                  <w:rPr>
                    <w:rFonts w:ascii="Times" w:hAnsi="Times" w:cs="Times New Roman"/>
                  </w:rPr>
                </w:rPrChange>
              </w:rPr>
              <w:t>AAA</w:t>
            </w:r>
            <w:del w:id="184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85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86" w:author="Jae Kyo Yi" w:date="2021-02-10T14:51:00Z">
                  <w:rPr>
                    <w:rFonts w:ascii="Times" w:hAnsi="Times" w:cs="Times New Roman"/>
                  </w:rPr>
                </w:rPrChange>
              </w:rPr>
              <w:t>GAA</w:t>
            </w:r>
            <w:del w:id="187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88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89" w:author="Jae Kyo Yi" w:date="2021-02-10T14:51:00Z">
                  <w:rPr>
                    <w:rFonts w:ascii="Times" w:hAnsi="Times" w:cs="Times New Roman"/>
                  </w:rPr>
                </w:rPrChange>
              </w:rPr>
              <w:t>GA</w:t>
            </w:r>
          </w:p>
        </w:tc>
      </w:tr>
      <w:tr w:rsidR="00924B1A" w:rsidRPr="00E60614" w14:paraId="3FCC17AD" w14:textId="77777777" w:rsidTr="00924B1A">
        <w:tc>
          <w:tcPr>
            <w:tcW w:w="2268" w:type="dxa"/>
          </w:tcPr>
          <w:p w14:paraId="631CA33B" w14:textId="77777777" w:rsidR="00924B1A" w:rsidRPr="00E60614" w:rsidRDefault="00924B1A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190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proofErr w:type="spellStart"/>
            <w:r w:rsidRPr="00E60614">
              <w:rPr>
                <w:rFonts w:ascii="Times New Roman" w:hAnsi="Times New Roman" w:cs="Times New Roman"/>
                <w:sz w:val="22"/>
                <w:szCs w:val="22"/>
                <w:rPrChange w:id="191" w:author="Jae Kyo Yi" w:date="2021-02-10T14:51:00Z">
                  <w:rPr>
                    <w:rFonts w:ascii="Times" w:hAnsi="Times" w:cs="Times New Roman"/>
                  </w:rPr>
                </w:rPrChange>
              </w:rPr>
              <w:t>ymUKG</w:t>
            </w:r>
            <w:proofErr w:type="spellEnd"/>
            <w:r w:rsidRPr="00E60614">
              <w:rPr>
                <w:rFonts w:ascii="Times New Roman" w:hAnsi="Times New Roman" w:cs="Times New Roman"/>
                <w:sz w:val="22"/>
                <w:szCs w:val="22"/>
                <w:rPrChange w:id="192" w:author="Jae Kyo Yi" w:date="2021-02-10T14:51:00Z">
                  <w:rPr>
                    <w:rFonts w:ascii="Times" w:hAnsi="Times" w:cs="Times New Roman"/>
                  </w:rPr>
                </w:rPrChange>
              </w:rPr>
              <w:t>-R-</w:t>
            </w:r>
            <w:proofErr w:type="spellStart"/>
            <w:r w:rsidRPr="00E60614">
              <w:rPr>
                <w:rFonts w:ascii="Times New Roman" w:hAnsi="Times New Roman" w:cs="Times New Roman"/>
                <w:sz w:val="22"/>
                <w:szCs w:val="22"/>
                <w:rPrChange w:id="193" w:author="Jae Kyo Yi" w:date="2021-02-10T14:51:00Z">
                  <w:rPr>
                    <w:rFonts w:ascii="Times" w:hAnsi="Times" w:cs="Times New Roman"/>
                  </w:rPr>
                </w:rPrChange>
              </w:rPr>
              <w:t>Phospho</w:t>
            </w:r>
            <w:proofErr w:type="spellEnd"/>
          </w:p>
        </w:tc>
        <w:tc>
          <w:tcPr>
            <w:tcW w:w="8028" w:type="dxa"/>
          </w:tcPr>
          <w:p w14:paraId="5CAEFA7B" w14:textId="77777777" w:rsidR="00924B1A" w:rsidRPr="00E60614" w:rsidRDefault="00924B1A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rPrChange w:id="194" w:author="Jae Kyo Yi" w:date="2021-02-10T14:51:00Z">
                  <w:rPr>
                    <w:rFonts w:ascii="Times" w:eastAsia="Times New Roman" w:hAnsi="Times" w:cs="Times New Roman"/>
                    <w:color w:val="000000"/>
                    <w:highlight w:val="yellow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195" w:author="Jae Kyo Yi" w:date="2021-02-10T14:51:00Z">
                  <w:rPr>
                    <w:rFonts w:ascii="Times" w:hAnsi="Times" w:cs="Times New Roman"/>
                  </w:rPr>
                </w:rPrChange>
              </w:rPr>
              <w:t>/5Phos/CTT</w:t>
            </w:r>
            <w:del w:id="196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197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198" w:author="Jae Kyo Yi" w:date="2021-02-10T14:51:00Z">
                  <w:rPr>
                    <w:rFonts w:ascii="Times" w:hAnsi="Times" w:cs="Times New Roman"/>
                  </w:rPr>
                </w:rPrChange>
              </w:rPr>
              <w:t>AGA</w:t>
            </w:r>
            <w:del w:id="199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200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201" w:author="Jae Kyo Yi" w:date="2021-02-10T14:51:00Z">
                  <w:rPr>
                    <w:rFonts w:ascii="Times" w:hAnsi="Times" w:cs="Times New Roman"/>
                  </w:rPr>
                </w:rPrChange>
              </w:rPr>
              <w:t>AGC</w:t>
            </w:r>
            <w:del w:id="202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203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204" w:author="Jae Kyo Yi" w:date="2021-02-10T14:51:00Z">
                  <w:rPr>
                    <w:rFonts w:ascii="Times" w:hAnsi="Times" w:cs="Times New Roman"/>
                  </w:rPr>
                </w:rPrChange>
              </w:rPr>
              <w:t>TTG</w:t>
            </w:r>
            <w:del w:id="205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206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207" w:author="Jae Kyo Yi" w:date="2021-02-10T14:51:00Z">
                  <w:rPr>
                    <w:rFonts w:ascii="Times" w:hAnsi="Times" w:cs="Times New Roman"/>
                  </w:rPr>
                </w:rPrChange>
              </w:rPr>
              <w:t>AGA</w:t>
            </w:r>
            <w:del w:id="208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209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210" w:author="Jae Kyo Yi" w:date="2021-02-10T14:51:00Z">
                  <w:rPr>
                    <w:rFonts w:ascii="Times" w:hAnsi="Times" w:cs="Times New Roman"/>
                  </w:rPr>
                </w:rPrChange>
              </w:rPr>
              <w:t>TGG</w:t>
            </w:r>
            <w:del w:id="211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212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213" w:author="Jae Kyo Yi" w:date="2021-02-10T14:51:00Z">
                  <w:rPr>
                    <w:rFonts w:ascii="Times" w:hAnsi="Times" w:cs="Times New Roman"/>
                  </w:rPr>
                </w:rPrChange>
              </w:rPr>
              <w:t>CAA</w:t>
            </w:r>
            <w:del w:id="214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215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216" w:author="Jae Kyo Yi" w:date="2021-02-10T14:51:00Z">
                  <w:rPr>
                    <w:rFonts w:ascii="Times" w:hAnsi="Times" w:cs="Times New Roman"/>
                  </w:rPr>
                </w:rPrChange>
              </w:rPr>
              <w:t>C</w:t>
            </w:r>
          </w:p>
        </w:tc>
      </w:tr>
      <w:tr w:rsidR="00924B1A" w:rsidRPr="00E60614" w14:paraId="31008883" w14:textId="77777777" w:rsidTr="00924B1A">
        <w:tc>
          <w:tcPr>
            <w:tcW w:w="2268" w:type="dxa"/>
          </w:tcPr>
          <w:p w14:paraId="13B51D45" w14:textId="5F4D07CD" w:rsidR="00924B1A" w:rsidRPr="00E60614" w:rsidRDefault="00924B1A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17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18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Sec63-</w:t>
            </w:r>
            <w:ins w:id="219" w:author="Jae Kyo Yi" w:date="2021-02-10T14:51:00Z">
              <w:r w:rsidR="00E60614" w:rsidRPr="0076058F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</w:rPr>
                <w:t>Δ</w:t>
              </w:r>
            </w:ins>
            <w:del w:id="220" w:author="Jae Kyo Yi" w:date="2021-02-10T14:51:00Z">
              <w:r w:rsidRPr="00E60614" w:rsidDel="00E60614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  <w:rPrChange w:id="221" w:author="Jae Kyo Yi" w:date="2021-02-10T14:51:00Z">
                    <w:rPr>
                      <w:rFonts w:ascii="Symbol" w:eastAsia="Times New Roman" w:hAnsi="Symbol" w:cs="Times New Roman"/>
                      <w:color w:val="000000"/>
                    </w:rPr>
                  </w:rPrChange>
                </w:rPr>
                <w:delText></w:delText>
              </w:r>
            </w:del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22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35(SGSG-TEVs-SGSG)-F</w:t>
            </w:r>
          </w:p>
        </w:tc>
        <w:tc>
          <w:tcPr>
            <w:tcW w:w="8028" w:type="dxa"/>
          </w:tcPr>
          <w:p w14:paraId="2630963E" w14:textId="0A355172" w:rsidR="00924B1A" w:rsidRPr="00E60614" w:rsidRDefault="003B2D17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rPrChange w:id="223" w:author="Jae Kyo Yi" w:date="2021-02-10T14:51:00Z">
                  <w:rPr>
                    <w:rFonts w:ascii="Times" w:eastAsia="Times New Roman" w:hAnsi="Times" w:cs="Times New Roman"/>
                    <w:color w:val="000000"/>
                    <w:highlight w:val="yellow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201F1E"/>
                <w:sz w:val="22"/>
                <w:szCs w:val="22"/>
                <w:shd w:val="clear" w:color="auto" w:fill="FFFFFF"/>
                <w:rPrChange w:id="224" w:author="Jae Kyo Yi" w:date="2021-02-10T14:51:00Z">
                  <w:rPr>
                    <w:rFonts w:ascii="Times" w:eastAsia="Times New Roman" w:hAnsi="Times" w:cs="Times New Roman"/>
                    <w:color w:val="201F1E"/>
                    <w:sz w:val="22"/>
                    <w:szCs w:val="22"/>
                    <w:shd w:val="clear" w:color="auto" w:fill="FFFFFF"/>
                  </w:rPr>
                </w:rPrChange>
              </w:rPr>
              <w:t>TCTGAGGAGGATGATGAGAGCGGCGAAAACCTGTACTTTCAGGGCGGCAGCTACTCTACTGATGACGAC</w:t>
            </w:r>
          </w:p>
        </w:tc>
      </w:tr>
      <w:tr w:rsidR="00924B1A" w:rsidRPr="00E60614" w14:paraId="06D7F977" w14:textId="77777777" w:rsidTr="00924B1A">
        <w:tc>
          <w:tcPr>
            <w:tcW w:w="2268" w:type="dxa"/>
          </w:tcPr>
          <w:p w14:paraId="7C81E812" w14:textId="3BEF22E4" w:rsidR="00924B1A" w:rsidRPr="00E60614" w:rsidRDefault="00924B1A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25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26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Sec63-</w:t>
            </w:r>
            <w:ins w:id="227" w:author="Jae Kyo Yi" w:date="2021-02-10T14:51:00Z">
              <w:r w:rsidR="00E60614" w:rsidRPr="0076058F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</w:rPr>
                <w:t>Δ</w:t>
              </w:r>
            </w:ins>
            <w:del w:id="228" w:author="Jae Kyo Yi" w:date="2021-02-10T14:51:00Z">
              <w:r w:rsidRPr="00E60614" w:rsidDel="00E60614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  <w:rPrChange w:id="229" w:author="Jae Kyo Yi" w:date="2021-02-10T14:51:00Z">
                    <w:rPr>
                      <w:rFonts w:ascii="Symbol" w:eastAsia="Times New Roman" w:hAnsi="Symbol" w:cs="Times New Roman"/>
                      <w:color w:val="000000"/>
                    </w:rPr>
                  </w:rPrChange>
                </w:rPr>
                <w:delText></w:delText>
              </w:r>
            </w:del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30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35(SGSG-TEVs-SGSG)-R</w:t>
            </w:r>
          </w:p>
        </w:tc>
        <w:tc>
          <w:tcPr>
            <w:tcW w:w="8028" w:type="dxa"/>
          </w:tcPr>
          <w:p w14:paraId="1EB0FC9E" w14:textId="77777777" w:rsidR="00924B1A" w:rsidRPr="00E60614" w:rsidRDefault="00924B1A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rPrChange w:id="231" w:author="Jae Kyo Yi" w:date="2021-02-10T14:51:00Z">
                  <w:rPr>
                    <w:rFonts w:ascii="Times" w:eastAsia="Times New Roman" w:hAnsi="Times" w:cs="Times New Roman"/>
                    <w:color w:val="000000"/>
                    <w:highlight w:val="yellow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201F1E"/>
                <w:sz w:val="22"/>
                <w:szCs w:val="22"/>
                <w:shd w:val="clear" w:color="auto" w:fill="FFFFFF"/>
                <w:rPrChange w:id="232" w:author="Jae Kyo Yi" w:date="2021-02-10T14:51:00Z">
                  <w:rPr>
                    <w:rFonts w:ascii="Times" w:eastAsia="Times New Roman" w:hAnsi="Times" w:cs="Times New Roman"/>
                    <w:color w:val="201F1E"/>
                    <w:shd w:val="clear" w:color="auto" w:fill="FFFFFF"/>
                  </w:rPr>
                </w:rPrChange>
              </w:rPr>
              <w:t>GTCGTCATCAGTAGAGTAGCTGCCGCCCTGAAAGTACAGGTTTTCGCCGCTCTCATCATCCTCCTCAGA</w:t>
            </w:r>
          </w:p>
        </w:tc>
      </w:tr>
      <w:tr w:rsidR="00924B1A" w:rsidRPr="00E60614" w14:paraId="10287E0B" w14:textId="77777777" w:rsidTr="00924B1A">
        <w:tc>
          <w:tcPr>
            <w:tcW w:w="2268" w:type="dxa"/>
          </w:tcPr>
          <w:p w14:paraId="268A0952" w14:textId="3C9909B5" w:rsidR="00924B1A" w:rsidRPr="00E60614" w:rsidRDefault="00924B1A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33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34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Sec63-</w:t>
            </w:r>
            <w:ins w:id="235" w:author="Jae Kyo Yi" w:date="2021-02-10T14:51:00Z">
              <w:r w:rsidR="00E60614" w:rsidRPr="0076058F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</w:rPr>
                <w:t>Δ</w:t>
              </w:r>
            </w:ins>
            <w:del w:id="236" w:author="Jae Kyo Yi" w:date="2021-02-10T14:51:00Z">
              <w:r w:rsidRPr="00E60614" w:rsidDel="00E60614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  <w:rPrChange w:id="237" w:author="Jae Kyo Yi" w:date="2021-02-10T14:51:00Z">
                    <w:rPr>
                      <w:rFonts w:ascii="Symbol" w:eastAsia="Times New Roman" w:hAnsi="Symbol" w:cs="Times New Roman"/>
                      <w:color w:val="000000"/>
                    </w:rPr>
                  </w:rPrChange>
                </w:rPr>
                <w:delText></w:delText>
              </w:r>
            </w:del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38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52(SGSG-TEVs-SGSG)-F</w:t>
            </w:r>
          </w:p>
        </w:tc>
        <w:tc>
          <w:tcPr>
            <w:tcW w:w="8028" w:type="dxa"/>
          </w:tcPr>
          <w:p w14:paraId="18946662" w14:textId="77777777" w:rsidR="00924B1A" w:rsidRPr="00E60614" w:rsidRDefault="00924B1A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rPrChange w:id="239" w:author="Jae Kyo Yi" w:date="2021-02-10T14:51:00Z">
                  <w:rPr>
                    <w:rFonts w:ascii="Times" w:eastAsia="Times New Roman" w:hAnsi="Times" w:cs="Times New Roman"/>
                    <w:color w:val="000000"/>
                    <w:highlight w:val="yellow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201F1E"/>
                <w:sz w:val="22"/>
                <w:szCs w:val="22"/>
                <w:shd w:val="clear" w:color="auto" w:fill="FFFFFF"/>
                <w:rPrChange w:id="240" w:author="Jae Kyo Yi" w:date="2021-02-10T14:51:00Z">
                  <w:rPr>
                    <w:rFonts w:ascii="Times" w:eastAsia="Times New Roman" w:hAnsi="Times" w:cs="Times New Roman"/>
                    <w:color w:val="201F1E"/>
                    <w:shd w:val="clear" w:color="auto" w:fill="FFFFFF"/>
                  </w:rPr>
                </w:rPrChange>
              </w:rPr>
              <w:t>ATGAATATGAAAGTTCGTAGCGGCGAAAACCTGTACTTTCAGGGCGGCAGCGATTCTCC</w:t>
            </w:r>
          </w:p>
        </w:tc>
      </w:tr>
      <w:tr w:rsidR="00924B1A" w:rsidRPr="00E60614" w14:paraId="1D5D4439" w14:textId="77777777" w:rsidTr="00924B1A">
        <w:tc>
          <w:tcPr>
            <w:tcW w:w="2268" w:type="dxa"/>
          </w:tcPr>
          <w:p w14:paraId="7C782790" w14:textId="5DD1486A" w:rsidR="00924B1A" w:rsidRPr="00E60614" w:rsidRDefault="00924B1A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41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42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Sec63-</w:t>
            </w:r>
            <w:ins w:id="243" w:author="Jae Kyo Yi" w:date="2021-02-10T14:51:00Z">
              <w:r w:rsidR="00E60614" w:rsidRPr="0076058F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</w:rPr>
                <w:t>Δ</w:t>
              </w:r>
            </w:ins>
            <w:del w:id="244" w:author="Jae Kyo Yi" w:date="2021-02-10T14:51:00Z">
              <w:r w:rsidRPr="00E60614" w:rsidDel="00E60614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  <w:rPrChange w:id="245" w:author="Jae Kyo Yi" w:date="2021-02-10T14:51:00Z">
                    <w:rPr>
                      <w:rFonts w:ascii="Symbol" w:eastAsia="Times New Roman" w:hAnsi="Symbol" w:cs="Times New Roman"/>
                      <w:color w:val="000000"/>
                    </w:rPr>
                  </w:rPrChange>
                </w:rPr>
                <w:delText></w:delText>
              </w:r>
            </w:del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46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52(SGSG-TEVs-SGSG)-R</w:t>
            </w:r>
          </w:p>
        </w:tc>
        <w:tc>
          <w:tcPr>
            <w:tcW w:w="8028" w:type="dxa"/>
          </w:tcPr>
          <w:p w14:paraId="2892A8AA" w14:textId="77777777" w:rsidR="00924B1A" w:rsidRPr="00E60614" w:rsidRDefault="00924B1A" w:rsidP="00924B1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rPrChange w:id="247" w:author="Jae Kyo Yi" w:date="2021-02-10T14:51:00Z">
                  <w:rPr>
                    <w:rFonts w:ascii="Times" w:eastAsia="Times New Roman" w:hAnsi="Times" w:cs="Times New Roman"/>
                    <w:color w:val="000000"/>
                    <w:highlight w:val="yellow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201F1E"/>
                <w:sz w:val="22"/>
                <w:szCs w:val="22"/>
                <w:shd w:val="clear" w:color="auto" w:fill="FFFFFF"/>
                <w:rPrChange w:id="248" w:author="Jae Kyo Yi" w:date="2021-02-10T14:51:00Z">
                  <w:rPr>
                    <w:rFonts w:ascii="Times" w:eastAsia="Times New Roman" w:hAnsi="Times" w:cs="Times New Roman"/>
                    <w:color w:val="201F1E"/>
                    <w:sz w:val="22"/>
                    <w:szCs w:val="22"/>
                    <w:shd w:val="clear" w:color="auto" w:fill="FFFFFF"/>
                  </w:rPr>
                </w:rPrChange>
              </w:rPr>
              <w:t>TTCCACTGCAGGAGAATCGCTGCCGCCCTGAAAGTACAGGTTTTCGCCGCTACGAACTTTCATATTCAT</w:t>
            </w:r>
          </w:p>
        </w:tc>
      </w:tr>
      <w:tr w:rsidR="00924B1A" w:rsidRPr="00E60614" w14:paraId="7EA8CE52" w14:textId="77777777" w:rsidTr="00924B1A">
        <w:tc>
          <w:tcPr>
            <w:tcW w:w="2268" w:type="dxa"/>
          </w:tcPr>
          <w:p w14:paraId="1E0EF69B" w14:textId="171ECAAB" w:rsidR="00924B1A" w:rsidRPr="00E60614" w:rsidRDefault="00924B1A" w:rsidP="00017E3E">
            <w:pPr>
              <w:rPr>
                <w:rFonts w:ascii="Times New Roman" w:hAnsi="Times New Roman" w:cs="Times New Roman"/>
                <w:sz w:val="22"/>
                <w:szCs w:val="22"/>
                <w:rPrChange w:id="249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250" w:author="Jae Kyo Yi" w:date="2021-02-10T14:51:00Z">
                  <w:rPr>
                    <w:rFonts w:ascii="Times" w:hAnsi="Times" w:cs="Times New Roman"/>
                  </w:rPr>
                </w:rPrChange>
              </w:rPr>
              <w:t>Sec63-</w:t>
            </w:r>
            <w:ins w:id="251" w:author="Jae Kyo Yi" w:date="2021-02-10T14:51:00Z">
              <w:r w:rsidR="00E60614" w:rsidRPr="0076058F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</w:rPr>
                <w:t>Δ</w:t>
              </w:r>
            </w:ins>
            <w:del w:id="252" w:author="Jae Kyo Yi" w:date="2021-02-10T14:51:00Z">
              <w:r w:rsidRPr="00E60614" w:rsidDel="00E60614">
                <w:rPr>
                  <w:rFonts w:ascii="Times New Roman" w:hAnsi="Times New Roman" w:cs="Times New Roman"/>
                  <w:sz w:val="22"/>
                  <w:szCs w:val="22"/>
                  <w:rPrChange w:id="253" w:author="Jae Kyo Yi" w:date="2021-02-10T14:51:00Z">
                    <w:rPr>
                      <w:rFonts w:ascii="Symbol" w:hAnsi="Symbol" w:cs="Times New Roman"/>
                    </w:rPr>
                  </w:rPrChange>
                </w:rPr>
                <w:delText>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254" w:author="Jae Kyo Yi" w:date="2021-02-10T14:51:00Z">
                  <w:rPr>
                    <w:rFonts w:ascii="Times" w:hAnsi="Times" w:cs="Times New Roman"/>
                  </w:rPr>
                </w:rPrChange>
              </w:rPr>
              <w:t>142(</w:t>
            </w:r>
            <w:r w:rsidR="00017E3E" w:rsidRPr="00E60614">
              <w:rPr>
                <w:rFonts w:ascii="Times New Roman" w:hAnsi="Times New Roman" w:cs="Times New Roman"/>
                <w:sz w:val="22"/>
                <w:szCs w:val="22"/>
                <w:rPrChange w:id="255" w:author="Jae Kyo Yi" w:date="2021-02-10T14:51:00Z">
                  <w:rPr>
                    <w:rFonts w:ascii="Times" w:hAnsi="Times" w:cs="Times New Roman"/>
                  </w:rPr>
                </w:rPrChange>
              </w:rPr>
              <w:t>GS-TEVs-GS-</w:t>
            </w:r>
            <w:r w:rsidRPr="00E60614">
              <w:rPr>
                <w:rFonts w:ascii="Times New Roman" w:hAnsi="Times New Roman" w:cs="Times New Roman"/>
                <w:sz w:val="22"/>
                <w:szCs w:val="22"/>
                <w:rPrChange w:id="256" w:author="Jae Kyo Yi" w:date="2021-02-10T14:51:00Z">
                  <w:rPr>
                    <w:rFonts w:ascii="Times" w:hAnsi="Times" w:cs="Times New Roman"/>
                  </w:rPr>
                </w:rPrChange>
              </w:rPr>
              <w:t>SF3b</w:t>
            </w:r>
            <w:r w:rsidR="00017E3E" w:rsidRPr="00E60614">
              <w:rPr>
                <w:rFonts w:ascii="Times New Roman" w:hAnsi="Times New Roman" w:cs="Times New Roman"/>
                <w:sz w:val="22"/>
                <w:szCs w:val="22"/>
                <w:rPrChange w:id="257" w:author="Jae Kyo Yi" w:date="2021-02-10T14:51:00Z">
                  <w:rPr>
                    <w:rFonts w:ascii="Times" w:hAnsi="Times" w:cs="Times New Roman"/>
                  </w:rPr>
                </w:rPrChange>
              </w:rPr>
              <w:t>)-F</w:t>
            </w:r>
          </w:p>
        </w:tc>
        <w:tc>
          <w:tcPr>
            <w:tcW w:w="8028" w:type="dxa"/>
          </w:tcPr>
          <w:p w14:paraId="3F175F1E" w14:textId="77777777" w:rsidR="00924B1A" w:rsidRPr="00E60614" w:rsidRDefault="00017E3E" w:rsidP="00924B1A">
            <w:pPr>
              <w:rPr>
                <w:rFonts w:ascii="Times New Roman" w:hAnsi="Times New Roman" w:cs="Times New Roman"/>
                <w:sz w:val="22"/>
                <w:szCs w:val="22"/>
                <w:rPrChange w:id="258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59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CTTTCTGATGAGGAATTAGATGCTATGTTCCCAGAAGGATATAAGGTACTTCCTCCTCCAGCTGGTTATGTTCCTATTCGAACTCCAGCTGGTTCT</w:t>
            </w:r>
            <w:del w:id="260" w:author="Jae Kyo Yi" w:date="2021-02-10T14:23:00Z">
              <w:r w:rsidRPr="00E60614" w:rsidDel="00774382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  <w:rPrChange w:id="261" w:author="Jae Kyo Yi" w:date="2021-02-10T14:51:00Z">
                    <w:rPr>
                      <w:rFonts w:ascii="Times" w:eastAsia="Times New Roman" w:hAnsi="Times" w:cs="Times New Roman"/>
                      <w:color w:val="00000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62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GATGGTAAAATACTTCAAACGCCAATTATCATTGAAAAGC</w:t>
            </w:r>
          </w:p>
        </w:tc>
      </w:tr>
      <w:tr w:rsidR="00924B1A" w:rsidRPr="00E60614" w14:paraId="6592F9DD" w14:textId="77777777" w:rsidTr="00924B1A">
        <w:tc>
          <w:tcPr>
            <w:tcW w:w="2268" w:type="dxa"/>
          </w:tcPr>
          <w:p w14:paraId="2D002A7C" w14:textId="747CCA88" w:rsidR="00924B1A" w:rsidRPr="00E60614" w:rsidRDefault="00017E3E" w:rsidP="00924B1A">
            <w:pPr>
              <w:rPr>
                <w:rFonts w:ascii="Times New Roman" w:hAnsi="Times New Roman" w:cs="Times New Roman"/>
                <w:sz w:val="22"/>
                <w:szCs w:val="22"/>
                <w:rPrChange w:id="263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264" w:author="Jae Kyo Yi" w:date="2021-02-10T14:51:00Z">
                  <w:rPr>
                    <w:rFonts w:ascii="Times" w:hAnsi="Times" w:cs="Times New Roman"/>
                  </w:rPr>
                </w:rPrChange>
              </w:rPr>
              <w:t>Sec63-</w:t>
            </w:r>
            <w:ins w:id="265" w:author="Jae Kyo Yi" w:date="2021-02-10T14:51:00Z">
              <w:r w:rsidR="00E60614" w:rsidRPr="0076058F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</w:rPr>
                <w:t>Δ</w:t>
              </w:r>
            </w:ins>
            <w:del w:id="266" w:author="Jae Kyo Yi" w:date="2021-02-10T14:51:00Z">
              <w:r w:rsidRPr="00E60614" w:rsidDel="00E60614">
                <w:rPr>
                  <w:rFonts w:ascii="Times New Roman" w:hAnsi="Times New Roman" w:cs="Times New Roman"/>
                  <w:sz w:val="22"/>
                  <w:szCs w:val="22"/>
                  <w:rPrChange w:id="267" w:author="Jae Kyo Yi" w:date="2021-02-10T14:51:00Z">
                    <w:rPr>
                      <w:rFonts w:ascii="Symbol" w:hAnsi="Symbol" w:cs="Times New Roman"/>
                    </w:rPr>
                  </w:rPrChange>
                </w:rPr>
                <w:delText>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268" w:author="Jae Kyo Yi" w:date="2021-02-10T14:51:00Z">
                  <w:rPr>
                    <w:rFonts w:ascii="Times" w:hAnsi="Times" w:cs="Times New Roman"/>
                  </w:rPr>
                </w:rPrChange>
              </w:rPr>
              <w:t>142(GS-TEVs-GS-SF3b)-R</w:t>
            </w:r>
          </w:p>
        </w:tc>
        <w:tc>
          <w:tcPr>
            <w:tcW w:w="8028" w:type="dxa"/>
          </w:tcPr>
          <w:p w14:paraId="7A6A92E9" w14:textId="77777777" w:rsidR="00924B1A" w:rsidRPr="00E60614" w:rsidRDefault="00017E3E" w:rsidP="00924B1A">
            <w:pPr>
              <w:rPr>
                <w:rFonts w:ascii="Times New Roman" w:hAnsi="Times New Roman" w:cs="Times New Roman"/>
                <w:sz w:val="22"/>
                <w:szCs w:val="22"/>
                <w:rPrChange w:id="269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70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TGGGCGATTTCTCTCATCAATTTCTCTTTCCCACCGCCAAGCCTGAAG</w:t>
            </w:r>
            <w:del w:id="271" w:author="Jae Kyo Yi" w:date="2021-02-10T14:23:00Z">
              <w:r w:rsidRPr="00E60614" w:rsidDel="00774382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  <w:rPrChange w:id="272" w:author="Jae Kyo Yi" w:date="2021-02-10T14:51:00Z">
                    <w:rPr>
                      <w:rFonts w:ascii="Times" w:eastAsia="Times New Roman" w:hAnsi="Times" w:cs="Times New Roman"/>
                      <w:color w:val="00000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73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CTGTTCTTTATAATCAGACTTGTGGCCCTGAAAGTACAGGTTTTCAGA</w:t>
            </w:r>
            <w:del w:id="274" w:author="Jae Kyo Yi" w:date="2021-02-10T14:23:00Z">
              <w:r w:rsidRPr="00E60614" w:rsidDel="00774382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  <w:rPrChange w:id="275" w:author="Jae Kyo Yi" w:date="2021-02-10T14:51:00Z">
                    <w:rPr>
                      <w:rFonts w:ascii="Times" w:eastAsia="Times New Roman" w:hAnsi="Times" w:cs="Times New Roman"/>
                      <w:color w:val="00000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76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ACCTTTTTGAGAACTTACCAGACAGCACCAACTC</w:t>
            </w:r>
          </w:p>
        </w:tc>
      </w:tr>
      <w:tr w:rsidR="00017E3E" w:rsidRPr="00E60614" w14:paraId="55B65D34" w14:textId="77777777" w:rsidTr="00924B1A">
        <w:tc>
          <w:tcPr>
            <w:tcW w:w="2268" w:type="dxa"/>
          </w:tcPr>
          <w:p w14:paraId="528891FD" w14:textId="52C9BA81" w:rsidR="00017E3E" w:rsidRPr="00E60614" w:rsidRDefault="00017E3E" w:rsidP="00924B1A">
            <w:pPr>
              <w:rPr>
                <w:rFonts w:ascii="Times New Roman" w:hAnsi="Times New Roman" w:cs="Times New Roman"/>
                <w:sz w:val="22"/>
                <w:szCs w:val="22"/>
                <w:rPrChange w:id="277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278" w:author="Jae Kyo Yi" w:date="2021-02-10T14:51:00Z">
                  <w:rPr>
                    <w:rFonts w:ascii="Times" w:hAnsi="Times" w:cs="Times New Roman"/>
                  </w:rPr>
                </w:rPrChange>
              </w:rPr>
              <w:t>Sec63-</w:t>
            </w:r>
            <w:ins w:id="279" w:author="Jae Kyo Yi" w:date="2021-02-10T14:51:00Z">
              <w:r w:rsidR="00E60614" w:rsidRPr="0076058F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</w:rPr>
                <w:t>Δ</w:t>
              </w:r>
            </w:ins>
            <w:del w:id="280" w:author="Jae Kyo Yi" w:date="2021-02-10T14:51:00Z">
              <w:r w:rsidRPr="00E60614" w:rsidDel="00E60614">
                <w:rPr>
                  <w:rFonts w:ascii="Times New Roman" w:hAnsi="Times New Roman" w:cs="Times New Roman"/>
                  <w:sz w:val="22"/>
                  <w:szCs w:val="22"/>
                  <w:rPrChange w:id="281" w:author="Jae Kyo Yi" w:date="2021-02-10T14:51:00Z">
                    <w:rPr>
                      <w:rFonts w:ascii="Symbol" w:hAnsi="Symbol" w:cs="Times New Roman"/>
                    </w:rPr>
                  </w:rPrChange>
                </w:rPr>
                <w:delText>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282" w:author="Jae Kyo Yi" w:date="2021-02-10T14:51:00Z">
                  <w:rPr>
                    <w:rFonts w:ascii="Times" w:hAnsi="Times" w:cs="Times New Roman"/>
                  </w:rPr>
                </w:rPrChange>
              </w:rPr>
              <w:t>202(GS-TEVs-GS-SF3b)-F</w:t>
            </w:r>
          </w:p>
        </w:tc>
        <w:tc>
          <w:tcPr>
            <w:tcW w:w="8028" w:type="dxa"/>
          </w:tcPr>
          <w:p w14:paraId="5C5576AB" w14:textId="77777777" w:rsidR="00017E3E" w:rsidRPr="00E60614" w:rsidRDefault="00017E3E" w:rsidP="00017E3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rPrChange w:id="283" w:author="Jae Kyo Yi" w:date="2021-02-10T14:51:00Z">
                  <w:rPr>
                    <w:rFonts w:ascii="Times" w:eastAsia="Times New Roman" w:hAnsi="Times" w:cs="Times New Roman"/>
                    <w:color w:val="000000"/>
                    <w:highlight w:val="yellow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84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CTTTCTGATGAGGAATTAGATGCTATGTTCCCAGAAGGATATAAGGTACTTCCTCCTCCAGCTGGTTATGTTCCTATTCGAACTCCAGCTGGTTCTCAGCCATTGATACCAACTAGCTTAATTCC</w:t>
            </w:r>
          </w:p>
        </w:tc>
      </w:tr>
      <w:tr w:rsidR="00017E3E" w:rsidRPr="00E60614" w14:paraId="66151199" w14:textId="77777777" w:rsidTr="00924B1A">
        <w:tc>
          <w:tcPr>
            <w:tcW w:w="2268" w:type="dxa"/>
          </w:tcPr>
          <w:p w14:paraId="502280FC" w14:textId="2336CAB0" w:rsidR="00017E3E" w:rsidRPr="00E60614" w:rsidRDefault="00060666" w:rsidP="00924B1A">
            <w:pPr>
              <w:rPr>
                <w:rFonts w:ascii="Times New Roman" w:hAnsi="Times New Roman" w:cs="Times New Roman"/>
                <w:sz w:val="22"/>
                <w:szCs w:val="22"/>
                <w:rPrChange w:id="285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286" w:author="Jae Kyo Yi" w:date="2021-02-10T14:51:00Z">
                  <w:rPr>
                    <w:rFonts w:ascii="Times" w:hAnsi="Times" w:cs="Times New Roman"/>
                  </w:rPr>
                </w:rPrChange>
              </w:rPr>
              <w:t>Sec63-</w:t>
            </w:r>
            <w:ins w:id="287" w:author="Jae Kyo Yi" w:date="2021-02-10T14:51:00Z">
              <w:r w:rsidR="00E60614" w:rsidRPr="0076058F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</w:rPr>
                <w:t>Δ</w:t>
              </w:r>
            </w:ins>
            <w:del w:id="288" w:author="Jae Kyo Yi" w:date="2021-02-10T14:51:00Z">
              <w:r w:rsidRPr="00E60614" w:rsidDel="00E60614">
                <w:rPr>
                  <w:rFonts w:ascii="Times New Roman" w:hAnsi="Times New Roman" w:cs="Times New Roman"/>
                  <w:sz w:val="22"/>
                  <w:szCs w:val="22"/>
                  <w:rPrChange w:id="289" w:author="Jae Kyo Yi" w:date="2021-02-10T14:51:00Z">
                    <w:rPr>
                      <w:rFonts w:ascii="Symbol" w:hAnsi="Symbol" w:cs="Times New Roman"/>
                    </w:rPr>
                  </w:rPrChange>
                </w:rPr>
                <w:delText>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290" w:author="Jae Kyo Yi" w:date="2021-02-10T14:51:00Z">
                  <w:rPr>
                    <w:rFonts w:ascii="Times" w:hAnsi="Times" w:cs="Times New Roman"/>
                  </w:rPr>
                </w:rPrChange>
              </w:rPr>
              <w:t>202(GS-TEVs-GS-SF3b)-R</w:t>
            </w:r>
          </w:p>
        </w:tc>
        <w:tc>
          <w:tcPr>
            <w:tcW w:w="8028" w:type="dxa"/>
          </w:tcPr>
          <w:p w14:paraId="56BB2F5E" w14:textId="77777777" w:rsidR="00017E3E" w:rsidRPr="00E60614" w:rsidRDefault="00060666" w:rsidP="00017E3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91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292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TGGGCGATTTCTCTCATCAATTTCTCTTTCCCACCGCCAAGCCTGAAGCTGTTCTTTATAATCAGACTTGTGGCCCTGAAAGTACAGGTTTTCAGAACCTTTAGCAGAACGAACCAGTACTTTCAAAGAAATG</w:t>
            </w:r>
          </w:p>
        </w:tc>
      </w:tr>
      <w:tr w:rsidR="00060666" w:rsidRPr="00E60614" w14:paraId="14940A15" w14:textId="77777777" w:rsidTr="00924B1A">
        <w:tc>
          <w:tcPr>
            <w:tcW w:w="2268" w:type="dxa"/>
          </w:tcPr>
          <w:p w14:paraId="5150FC5D" w14:textId="1E773626" w:rsidR="00060666" w:rsidRPr="00E60614" w:rsidRDefault="00060666" w:rsidP="00924B1A">
            <w:pPr>
              <w:rPr>
                <w:rFonts w:ascii="Times New Roman" w:hAnsi="Times New Roman" w:cs="Times New Roman"/>
                <w:sz w:val="22"/>
                <w:szCs w:val="22"/>
                <w:rPrChange w:id="293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294" w:author="Jae Kyo Yi" w:date="2021-02-10T14:51:00Z">
                  <w:rPr>
                    <w:rFonts w:ascii="Times" w:hAnsi="Times" w:cs="Times New Roman"/>
                  </w:rPr>
                </w:rPrChange>
              </w:rPr>
              <w:t>Sec63-</w:t>
            </w:r>
            <w:ins w:id="295" w:author="Jae Kyo Yi" w:date="2021-02-10T14:52:00Z">
              <w:r w:rsidR="00E60614" w:rsidRPr="0076058F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</w:rPr>
                <w:t>Δ</w:t>
              </w:r>
            </w:ins>
            <w:del w:id="296" w:author="Jae Kyo Yi" w:date="2021-02-10T14:52:00Z">
              <w:r w:rsidRPr="00E60614" w:rsidDel="00E60614">
                <w:rPr>
                  <w:rFonts w:ascii="Times New Roman" w:hAnsi="Times New Roman" w:cs="Times New Roman"/>
                  <w:sz w:val="22"/>
                  <w:szCs w:val="22"/>
                  <w:rPrChange w:id="297" w:author="Jae Kyo Yi" w:date="2021-02-10T14:51:00Z">
                    <w:rPr>
                      <w:rFonts w:ascii="Symbol" w:hAnsi="Symbol" w:cs="Times New Roman"/>
                    </w:rPr>
                  </w:rPrChange>
                </w:rPr>
                <w:delText>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298" w:author="Jae Kyo Yi" w:date="2021-02-10T14:51:00Z">
                  <w:rPr>
                    <w:rFonts w:ascii="Times" w:hAnsi="Times" w:cs="Times New Roman"/>
                  </w:rPr>
                </w:rPrChange>
              </w:rPr>
              <w:t>237(GS-TEVs-GS-SF3b)-F</w:t>
            </w:r>
          </w:p>
        </w:tc>
        <w:tc>
          <w:tcPr>
            <w:tcW w:w="8028" w:type="dxa"/>
          </w:tcPr>
          <w:p w14:paraId="2AEE5733" w14:textId="77777777" w:rsidR="00060666" w:rsidRPr="00E60614" w:rsidRDefault="00060666" w:rsidP="0006066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rPrChange w:id="299" w:author="Jae Kyo Yi" w:date="2021-02-10T14:51:00Z">
                  <w:rPr>
                    <w:rFonts w:ascii="Times" w:eastAsia="Times New Roman" w:hAnsi="Times" w:cs="Times New Roman"/>
                    <w:color w:val="000000"/>
                    <w:highlight w:val="yellow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300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CTTTCTGATGAGGAATTAGATGCTATGTTCCCAGAAGGATATAAGGTACTTCCTCCTCCAGCTGGTTATGTTCCTATTCGAACTCCAGCTGGTTCT</w:t>
            </w:r>
            <w:del w:id="301" w:author="Jae Kyo Yi" w:date="2021-02-10T14:23:00Z">
              <w:r w:rsidRPr="00E60614" w:rsidDel="00774382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  <w:rPrChange w:id="302" w:author="Jae Kyo Yi" w:date="2021-02-10T14:51:00Z">
                    <w:rPr>
                      <w:rFonts w:ascii="Times" w:eastAsia="Times New Roman" w:hAnsi="Times" w:cs="Times New Roman"/>
                      <w:color w:val="00000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303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AATCTAAAGATCATCAAGGCAGACTTCCTTGTC</w:t>
            </w:r>
          </w:p>
        </w:tc>
      </w:tr>
      <w:tr w:rsidR="00060666" w:rsidRPr="00E60614" w14:paraId="208D4113" w14:textId="77777777" w:rsidTr="00924B1A">
        <w:tc>
          <w:tcPr>
            <w:tcW w:w="2268" w:type="dxa"/>
          </w:tcPr>
          <w:p w14:paraId="0E539735" w14:textId="28FAA8A2" w:rsidR="00060666" w:rsidRPr="00E60614" w:rsidRDefault="00060666" w:rsidP="00924B1A">
            <w:pPr>
              <w:rPr>
                <w:rFonts w:ascii="Times New Roman" w:hAnsi="Times New Roman" w:cs="Times New Roman"/>
                <w:sz w:val="22"/>
                <w:szCs w:val="22"/>
                <w:rPrChange w:id="304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305" w:author="Jae Kyo Yi" w:date="2021-02-10T14:51:00Z">
                  <w:rPr>
                    <w:rFonts w:ascii="Times" w:hAnsi="Times" w:cs="Times New Roman"/>
                  </w:rPr>
                </w:rPrChange>
              </w:rPr>
              <w:t>Sec63-</w:t>
            </w:r>
            <w:ins w:id="306" w:author="Jae Kyo Yi" w:date="2021-02-10T14:52:00Z">
              <w:r w:rsidR="00E60614" w:rsidRPr="0076058F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</w:rPr>
                <w:t>Δ</w:t>
              </w:r>
            </w:ins>
            <w:del w:id="307" w:author="Jae Kyo Yi" w:date="2021-02-10T14:52:00Z">
              <w:r w:rsidRPr="00E60614" w:rsidDel="00E60614">
                <w:rPr>
                  <w:rFonts w:ascii="Times New Roman" w:hAnsi="Times New Roman" w:cs="Times New Roman"/>
                  <w:sz w:val="22"/>
                  <w:szCs w:val="22"/>
                  <w:rPrChange w:id="308" w:author="Jae Kyo Yi" w:date="2021-02-10T14:51:00Z">
                    <w:rPr>
                      <w:rFonts w:ascii="Symbol" w:hAnsi="Symbol" w:cs="Times New Roman"/>
                    </w:rPr>
                  </w:rPrChange>
                </w:rPr>
                <w:delText>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09" w:author="Jae Kyo Yi" w:date="2021-02-10T14:51:00Z">
                  <w:rPr>
                    <w:rFonts w:ascii="Times" w:hAnsi="Times" w:cs="Times New Roman"/>
                  </w:rPr>
                </w:rPrChange>
              </w:rPr>
              <w:t>237(GS-TEVs-GS-SF3b)</w:t>
            </w:r>
            <w:r w:rsidR="00211129" w:rsidRPr="00E60614">
              <w:rPr>
                <w:rFonts w:ascii="Times New Roman" w:hAnsi="Times New Roman" w:cs="Times New Roman"/>
                <w:sz w:val="22"/>
                <w:szCs w:val="22"/>
                <w:rPrChange w:id="310" w:author="Jae Kyo Yi" w:date="2021-02-10T14:51:00Z">
                  <w:rPr>
                    <w:rFonts w:ascii="Times" w:hAnsi="Times" w:cs="Times New Roman"/>
                  </w:rPr>
                </w:rPrChange>
              </w:rPr>
              <w:t>-R</w:t>
            </w:r>
          </w:p>
        </w:tc>
        <w:tc>
          <w:tcPr>
            <w:tcW w:w="8028" w:type="dxa"/>
          </w:tcPr>
          <w:p w14:paraId="37DC7BFC" w14:textId="77777777" w:rsidR="00060666" w:rsidRPr="00E60614" w:rsidRDefault="00060666" w:rsidP="0006066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311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312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TGGGCGATTTCTCTCATCAATTTCTCTTTCCCACCGCCAAGCCTGAAGCTGTTCTTTATAATCAGACTTGTGGCCCTGAAAGTACAGGTTTTCAGA</w:t>
            </w:r>
            <w:del w:id="313" w:author="Jae Kyo Yi" w:date="2021-02-10T14:23:00Z">
              <w:r w:rsidRPr="00E60614" w:rsidDel="00774382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  <w:rPrChange w:id="314" w:author="Jae Kyo Yi" w:date="2021-02-10T14:51:00Z">
                    <w:rPr>
                      <w:rFonts w:ascii="Times" w:eastAsia="Times New Roman" w:hAnsi="Times" w:cs="Times New Roman"/>
                      <w:color w:val="00000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315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  <w:t>ACCTGGAATATGCGATGCAACTCTCAAAGTTTCG</w:t>
            </w:r>
          </w:p>
        </w:tc>
      </w:tr>
      <w:tr w:rsidR="00FA40DA" w:rsidRPr="00E60614" w14:paraId="5D347D99" w14:textId="77777777" w:rsidTr="00924B1A">
        <w:tc>
          <w:tcPr>
            <w:tcW w:w="2268" w:type="dxa"/>
          </w:tcPr>
          <w:p w14:paraId="527D9E5F" w14:textId="41C34A46" w:rsidR="00FA40DA" w:rsidRPr="00E60614" w:rsidRDefault="00FA40DA" w:rsidP="00924B1A">
            <w:pPr>
              <w:rPr>
                <w:rFonts w:ascii="Times New Roman" w:hAnsi="Times New Roman" w:cs="Times New Roman"/>
                <w:sz w:val="22"/>
                <w:szCs w:val="22"/>
                <w:rPrChange w:id="316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317" w:author="Jae Kyo Yi" w:date="2021-02-10T14:51:00Z">
                  <w:rPr>
                    <w:rFonts w:ascii="Times" w:hAnsi="Times" w:cs="Times New Roman"/>
                  </w:rPr>
                </w:rPrChange>
              </w:rPr>
              <w:t>Sec63-RE-R</w:t>
            </w:r>
          </w:p>
        </w:tc>
        <w:tc>
          <w:tcPr>
            <w:tcW w:w="8028" w:type="dxa"/>
          </w:tcPr>
          <w:p w14:paraId="38317A7A" w14:textId="359283AD" w:rsidR="00FA40DA" w:rsidRPr="00E60614" w:rsidRDefault="00FA40DA" w:rsidP="0006066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318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rPrChange w:id="319" w:author="Jae Kyo Yi" w:date="2021-02-10T14:51:00Z">
                  <w:rPr>
                    <w:rFonts w:ascii="Times" w:eastAsia="Times New Roman" w:hAnsi="Times" w:cs="Times New Roman"/>
                    <w:color w:val="333333"/>
                  </w:rPr>
                </w:rPrChange>
              </w:rPr>
              <w:t>TTCTGGTGATTCATCATC</w:t>
            </w:r>
          </w:p>
        </w:tc>
      </w:tr>
      <w:tr w:rsidR="00FA40DA" w:rsidRPr="00E60614" w14:paraId="199F773D" w14:textId="77777777" w:rsidTr="00924B1A">
        <w:tc>
          <w:tcPr>
            <w:tcW w:w="2268" w:type="dxa"/>
          </w:tcPr>
          <w:p w14:paraId="762FB840" w14:textId="15AE2AD7" w:rsidR="00FA40DA" w:rsidRPr="00E60614" w:rsidRDefault="00FA40DA" w:rsidP="00924B1A">
            <w:pPr>
              <w:rPr>
                <w:rFonts w:ascii="Times New Roman" w:hAnsi="Times New Roman" w:cs="Times New Roman"/>
                <w:sz w:val="22"/>
                <w:szCs w:val="22"/>
                <w:rPrChange w:id="320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321" w:author="Jae Kyo Yi" w:date="2021-02-10T14:51:00Z">
                  <w:rPr>
                    <w:rFonts w:ascii="Times" w:hAnsi="Times" w:cs="Times New Roman"/>
                  </w:rPr>
                </w:rPrChange>
              </w:rPr>
              <w:t>Sec63-RE-blunt-F</w:t>
            </w:r>
          </w:p>
        </w:tc>
        <w:tc>
          <w:tcPr>
            <w:tcW w:w="8028" w:type="dxa"/>
          </w:tcPr>
          <w:p w14:paraId="1FBC65F0" w14:textId="56CC03B8" w:rsidR="00FA40DA" w:rsidRPr="00E60614" w:rsidRDefault="00FA40DA" w:rsidP="00060666">
            <w:pP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rPrChange w:id="322" w:author="Jae Kyo Yi" w:date="2021-02-10T14:51:00Z">
                  <w:rPr>
                    <w:rFonts w:ascii="Times" w:eastAsia="Times New Roman" w:hAnsi="Times" w:cs="Times New Roman"/>
                    <w:color w:val="333333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rPrChange w:id="323" w:author="Jae Kyo Yi" w:date="2021-02-10T14:51:00Z">
                  <w:rPr>
                    <w:rFonts w:ascii="Times" w:eastAsia="Times New Roman" w:hAnsi="Times" w:cs="Times New Roman"/>
                    <w:color w:val="333333"/>
                  </w:rPr>
                </w:rPrChange>
              </w:rPr>
              <w:t>TAGATATAAGTGATTAGTATAGTTTTTC</w:t>
            </w:r>
          </w:p>
        </w:tc>
      </w:tr>
      <w:tr w:rsidR="00FA40DA" w:rsidRPr="00E60614" w14:paraId="47D665D2" w14:textId="77777777" w:rsidTr="00924B1A">
        <w:tc>
          <w:tcPr>
            <w:tcW w:w="2268" w:type="dxa"/>
          </w:tcPr>
          <w:p w14:paraId="09F160C1" w14:textId="0CB47F6A" w:rsidR="00FA40DA" w:rsidRPr="00E60614" w:rsidRDefault="00FA40DA" w:rsidP="00924B1A">
            <w:pPr>
              <w:rPr>
                <w:rFonts w:ascii="Times New Roman" w:hAnsi="Times New Roman" w:cs="Times New Roman"/>
                <w:sz w:val="22"/>
                <w:szCs w:val="22"/>
                <w:rPrChange w:id="324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325" w:author="Jae Kyo Yi" w:date="2021-02-10T14:51:00Z">
                  <w:rPr>
                    <w:rFonts w:ascii="Times" w:hAnsi="Times" w:cs="Times New Roman"/>
                  </w:rPr>
                </w:rPrChange>
              </w:rPr>
              <w:t>Sec63-</w:t>
            </w:r>
            <w:ins w:id="326" w:author="Jae Kyo Yi" w:date="2021-02-10T14:52:00Z">
              <w:r w:rsidR="00E60614" w:rsidRPr="0076058F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</w:rPr>
                <w:t>Δ</w:t>
              </w:r>
            </w:ins>
            <w:del w:id="327" w:author="Jae Kyo Yi" w:date="2021-02-10T14:52:00Z">
              <w:r w:rsidRPr="00E60614" w:rsidDel="00E60614">
                <w:rPr>
                  <w:rFonts w:ascii="Times New Roman" w:hAnsi="Times New Roman" w:cs="Times New Roman"/>
                  <w:sz w:val="22"/>
                  <w:szCs w:val="22"/>
                  <w:rPrChange w:id="328" w:author="Jae Kyo Yi" w:date="2021-02-10T14:51:00Z">
                    <w:rPr>
                      <w:rFonts w:ascii="Symbol" w:hAnsi="Symbol" w:cs="Times New Roman"/>
                    </w:rPr>
                  </w:rPrChange>
                </w:rPr>
                <w:delText>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29" w:author="Jae Kyo Yi" w:date="2021-02-10T14:51:00Z">
                  <w:rPr>
                    <w:rFonts w:ascii="Times" w:hAnsi="Times" w:cs="Times New Roman"/>
                  </w:rPr>
                </w:rPrChange>
              </w:rPr>
              <w:t>237-short</w:t>
            </w:r>
            <w:del w:id="330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331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32" w:author="Jae Kyo Yi" w:date="2021-02-10T14:51:00Z">
                  <w:rPr>
                    <w:rFonts w:ascii="Times" w:hAnsi="Times" w:cs="Times New Roman"/>
                  </w:rPr>
                </w:rPrChange>
              </w:rPr>
              <w:t>1F</w:t>
            </w:r>
          </w:p>
        </w:tc>
        <w:tc>
          <w:tcPr>
            <w:tcW w:w="8028" w:type="dxa"/>
          </w:tcPr>
          <w:p w14:paraId="0C197627" w14:textId="0542EEF0" w:rsidR="00FA40DA" w:rsidRPr="00E60614" w:rsidRDefault="00FA40DA" w:rsidP="00060666">
            <w:pP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rPrChange w:id="333" w:author="Jae Kyo Yi" w:date="2021-02-10T14:51:00Z">
                  <w:rPr>
                    <w:rFonts w:ascii="Times" w:eastAsia="Times New Roman" w:hAnsi="Times" w:cs="Times New Roman"/>
                    <w:color w:val="333333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rPrChange w:id="334" w:author="Jae Kyo Yi" w:date="2021-02-10T14:51:00Z">
                  <w:rPr>
                    <w:rFonts w:ascii="Times" w:eastAsia="Times New Roman" w:hAnsi="Times" w:cs="Times New Roman"/>
                    <w:color w:val="333333"/>
                  </w:rPr>
                </w:rPrChange>
              </w:rPr>
              <w:t>CTTGTGGCCCTGAAAGTACAGGTTTTC</w:t>
            </w:r>
          </w:p>
        </w:tc>
      </w:tr>
      <w:tr w:rsidR="00FA40DA" w:rsidRPr="00E60614" w14:paraId="1B379A88" w14:textId="77777777" w:rsidTr="00924B1A">
        <w:tc>
          <w:tcPr>
            <w:tcW w:w="2268" w:type="dxa"/>
          </w:tcPr>
          <w:p w14:paraId="66B1397B" w14:textId="0AD5EA3C" w:rsidR="00FA40DA" w:rsidRPr="00E60614" w:rsidRDefault="00FA40DA" w:rsidP="00924B1A">
            <w:pPr>
              <w:rPr>
                <w:rFonts w:ascii="Times New Roman" w:hAnsi="Times New Roman" w:cs="Times New Roman"/>
                <w:sz w:val="22"/>
                <w:szCs w:val="22"/>
                <w:rPrChange w:id="335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336" w:author="Jae Kyo Yi" w:date="2021-02-10T14:51:00Z">
                  <w:rPr>
                    <w:rFonts w:ascii="Times" w:hAnsi="Times" w:cs="Times New Roman"/>
                  </w:rPr>
                </w:rPrChange>
              </w:rPr>
              <w:t>Sec63-</w:t>
            </w:r>
            <w:ins w:id="337" w:author="Jae Kyo Yi" w:date="2021-02-10T14:52:00Z">
              <w:r w:rsidR="00E60614" w:rsidRPr="0076058F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</w:rPr>
                <w:t>Δ</w:t>
              </w:r>
            </w:ins>
            <w:del w:id="338" w:author="Jae Kyo Yi" w:date="2021-02-10T14:52:00Z">
              <w:r w:rsidRPr="00E60614" w:rsidDel="00E60614">
                <w:rPr>
                  <w:rFonts w:ascii="Times New Roman" w:hAnsi="Times New Roman" w:cs="Times New Roman"/>
                  <w:sz w:val="22"/>
                  <w:szCs w:val="22"/>
                  <w:rPrChange w:id="339" w:author="Jae Kyo Yi" w:date="2021-02-10T14:51:00Z">
                    <w:rPr>
                      <w:rFonts w:ascii="Symbol" w:hAnsi="Symbol" w:cs="Times New Roman"/>
                    </w:rPr>
                  </w:rPrChange>
                </w:rPr>
                <w:delText>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40" w:author="Jae Kyo Yi" w:date="2021-02-10T14:51:00Z">
                  <w:rPr>
                    <w:rFonts w:ascii="Times" w:hAnsi="Times" w:cs="Times New Roman"/>
                  </w:rPr>
                </w:rPrChange>
              </w:rPr>
              <w:t>237-short</w:t>
            </w:r>
            <w:del w:id="341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342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43" w:author="Jae Kyo Yi" w:date="2021-02-10T14:51:00Z">
                  <w:rPr>
                    <w:rFonts w:ascii="Times" w:hAnsi="Times" w:cs="Times New Roman"/>
                  </w:rPr>
                </w:rPrChange>
              </w:rPr>
              <w:t>1R</w:t>
            </w:r>
          </w:p>
        </w:tc>
        <w:tc>
          <w:tcPr>
            <w:tcW w:w="8028" w:type="dxa"/>
          </w:tcPr>
          <w:p w14:paraId="37F70996" w14:textId="211A33D3" w:rsidR="00FA40DA" w:rsidRPr="00E60614" w:rsidRDefault="00FA40DA" w:rsidP="00060666">
            <w:pP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rPrChange w:id="344" w:author="Jae Kyo Yi" w:date="2021-02-10T14:51:00Z">
                  <w:rPr>
                    <w:rFonts w:ascii="Times" w:eastAsia="Times New Roman" w:hAnsi="Times" w:cs="Times New Roman"/>
                    <w:color w:val="333333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rPrChange w:id="345" w:author="Jae Kyo Yi" w:date="2021-02-10T14:51:00Z">
                  <w:rPr>
                    <w:rFonts w:ascii="Times" w:eastAsia="Times New Roman" w:hAnsi="Times" w:cs="Times New Roman"/>
                    <w:color w:val="333333"/>
                  </w:rPr>
                </w:rPrChange>
              </w:rPr>
              <w:t>CGCCCACTTTCTGATGAGGAATTAGATG</w:t>
            </w:r>
          </w:p>
        </w:tc>
      </w:tr>
      <w:tr w:rsidR="00FA40DA" w:rsidRPr="00E60614" w14:paraId="37998333" w14:textId="77777777" w:rsidTr="00924B1A">
        <w:tc>
          <w:tcPr>
            <w:tcW w:w="2268" w:type="dxa"/>
          </w:tcPr>
          <w:p w14:paraId="5FE1A581" w14:textId="192BE73E" w:rsidR="00FA40DA" w:rsidRPr="00E60614" w:rsidRDefault="00FA40DA" w:rsidP="00924B1A">
            <w:pPr>
              <w:rPr>
                <w:rFonts w:ascii="Times New Roman" w:hAnsi="Times New Roman" w:cs="Times New Roman"/>
                <w:sz w:val="22"/>
                <w:szCs w:val="22"/>
                <w:rPrChange w:id="346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347" w:author="Jae Kyo Yi" w:date="2021-02-10T14:51:00Z">
                  <w:rPr>
                    <w:rFonts w:ascii="Times" w:hAnsi="Times" w:cs="Times New Roman"/>
                  </w:rPr>
                </w:rPrChange>
              </w:rPr>
              <w:t>Sec63-</w:t>
            </w:r>
            <w:ins w:id="348" w:author="Jae Kyo Yi" w:date="2021-02-10T14:52:00Z">
              <w:r w:rsidR="00E60614" w:rsidRPr="0076058F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</w:rPr>
                <w:t>Δ</w:t>
              </w:r>
            </w:ins>
            <w:del w:id="349" w:author="Jae Kyo Yi" w:date="2021-02-10T14:52:00Z">
              <w:r w:rsidRPr="00E60614" w:rsidDel="00E60614">
                <w:rPr>
                  <w:rFonts w:ascii="Times New Roman" w:hAnsi="Times New Roman" w:cs="Times New Roman"/>
                  <w:sz w:val="22"/>
                  <w:szCs w:val="22"/>
                  <w:rPrChange w:id="350" w:author="Jae Kyo Yi" w:date="2021-02-10T14:51:00Z">
                    <w:rPr>
                      <w:rFonts w:ascii="Symbol" w:hAnsi="Symbol" w:cs="Times New Roman"/>
                    </w:rPr>
                  </w:rPrChange>
                </w:rPr>
                <w:delText>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51" w:author="Jae Kyo Yi" w:date="2021-02-10T14:51:00Z">
                  <w:rPr>
                    <w:rFonts w:ascii="Times" w:hAnsi="Times" w:cs="Times New Roman"/>
                  </w:rPr>
                </w:rPrChange>
              </w:rPr>
              <w:t>237-short</w:t>
            </w:r>
            <w:del w:id="352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353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54" w:author="Jae Kyo Yi" w:date="2021-02-10T14:51:00Z">
                  <w:rPr>
                    <w:rFonts w:ascii="Times" w:hAnsi="Times" w:cs="Times New Roman"/>
                  </w:rPr>
                </w:rPrChange>
              </w:rPr>
              <w:t>2F</w:t>
            </w:r>
          </w:p>
        </w:tc>
        <w:tc>
          <w:tcPr>
            <w:tcW w:w="8028" w:type="dxa"/>
          </w:tcPr>
          <w:p w14:paraId="6E9725FE" w14:textId="4B1B909F" w:rsidR="00FA40DA" w:rsidRPr="00E60614" w:rsidRDefault="00FA40DA" w:rsidP="00060666">
            <w:pP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rPrChange w:id="355" w:author="Jae Kyo Yi" w:date="2021-02-10T14:51:00Z">
                  <w:rPr>
                    <w:rFonts w:ascii="Times" w:eastAsia="Times New Roman" w:hAnsi="Times" w:cs="Times New Roman"/>
                    <w:color w:val="333333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rPrChange w:id="356" w:author="Jae Kyo Yi" w:date="2021-02-10T14:51:00Z">
                  <w:rPr>
                    <w:rFonts w:ascii="Times" w:eastAsia="Times New Roman" w:hAnsi="Times" w:cs="Times New Roman"/>
                    <w:color w:val="333333"/>
                  </w:rPr>
                </w:rPrChange>
              </w:rPr>
              <w:t>AAGTACCTTATATCCTTCTGGGAACATAGCATCTAATTC</w:t>
            </w:r>
          </w:p>
        </w:tc>
      </w:tr>
      <w:tr w:rsidR="00FA40DA" w:rsidRPr="00E60614" w14:paraId="1AEC1C8A" w14:textId="77777777" w:rsidTr="00924B1A">
        <w:tc>
          <w:tcPr>
            <w:tcW w:w="2268" w:type="dxa"/>
          </w:tcPr>
          <w:p w14:paraId="714A1B6D" w14:textId="448FB210" w:rsidR="00FA40DA" w:rsidRPr="00E60614" w:rsidRDefault="00FA40DA" w:rsidP="00924B1A">
            <w:pPr>
              <w:rPr>
                <w:rFonts w:ascii="Times New Roman" w:hAnsi="Times New Roman" w:cs="Times New Roman"/>
                <w:sz w:val="22"/>
                <w:szCs w:val="22"/>
                <w:rPrChange w:id="357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358" w:author="Jae Kyo Yi" w:date="2021-02-10T14:51:00Z">
                  <w:rPr>
                    <w:rFonts w:ascii="Times" w:hAnsi="Times" w:cs="Times New Roman"/>
                  </w:rPr>
                </w:rPrChange>
              </w:rPr>
              <w:t>Sec63-</w:t>
            </w:r>
            <w:ins w:id="359" w:author="Jae Kyo Yi" w:date="2021-02-10T14:52:00Z">
              <w:r w:rsidR="00E60614" w:rsidRPr="0076058F">
                <w:rPr>
                  <w:rFonts w:ascii="Times New Roman" w:eastAsia="Times New Roman" w:hAnsi="Times New Roman" w:cs="Times New Roman"/>
                  <w:color w:val="000000"/>
                  <w:sz w:val="22"/>
                  <w:szCs w:val="22"/>
                </w:rPr>
                <w:t>Δ</w:t>
              </w:r>
            </w:ins>
            <w:del w:id="360" w:author="Jae Kyo Yi" w:date="2021-02-10T14:52:00Z">
              <w:r w:rsidRPr="00E60614" w:rsidDel="00E60614">
                <w:rPr>
                  <w:rFonts w:ascii="Times New Roman" w:hAnsi="Times New Roman" w:cs="Times New Roman"/>
                  <w:sz w:val="22"/>
                  <w:szCs w:val="22"/>
                  <w:rPrChange w:id="361" w:author="Jae Kyo Yi" w:date="2021-02-10T14:51:00Z">
                    <w:rPr>
                      <w:rFonts w:ascii="Symbol" w:hAnsi="Symbol" w:cs="Times New Roman"/>
                    </w:rPr>
                  </w:rPrChange>
                </w:rPr>
                <w:delText>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62" w:author="Jae Kyo Yi" w:date="2021-02-10T14:51:00Z">
                  <w:rPr>
                    <w:rFonts w:ascii="Times" w:hAnsi="Times" w:cs="Times New Roman"/>
                  </w:rPr>
                </w:rPrChange>
              </w:rPr>
              <w:t>237-short</w:t>
            </w:r>
            <w:del w:id="363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364" w:author="Jae Kyo Yi" w:date="2021-02-10T14:51:00Z">
                    <w:rPr>
                      <w:rFonts w:ascii="Times" w:hAnsi="Times" w:cs="Times New Roman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65" w:author="Jae Kyo Yi" w:date="2021-02-10T14:51:00Z">
                  <w:rPr>
                    <w:rFonts w:ascii="Times" w:hAnsi="Times" w:cs="Times New Roman"/>
                  </w:rPr>
                </w:rPrChange>
              </w:rPr>
              <w:t>2R</w:t>
            </w:r>
          </w:p>
        </w:tc>
        <w:tc>
          <w:tcPr>
            <w:tcW w:w="8028" w:type="dxa"/>
          </w:tcPr>
          <w:p w14:paraId="430B1331" w14:textId="174AB95A" w:rsidR="00FA40DA" w:rsidRPr="00E60614" w:rsidRDefault="00FA40DA" w:rsidP="00060666">
            <w:pP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rPrChange w:id="366" w:author="Jae Kyo Yi" w:date="2021-02-10T14:51:00Z">
                  <w:rPr>
                    <w:rFonts w:ascii="Times" w:eastAsia="Times New Roman" w:hAnsi="Times" w:cs="Times New Roman"/>
                    <w:color w:val="333333"/>
                  </w:rPr>
                </w:rPrChange>
              </w:rPr>
            </w:pPr>
            <w:r w:rsidRPr="00E60614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rPrChange w:id="367" w:author="Jae Kyo Yi" w:date="2021-02-10T14:51:00Z">
                  <w:rPr>
                    <w:rFonts w:ascii="Times" w:eastAsia="Times New Roman" w:hAnsi="Times" w:cs="Times New Roman"/>
                    <w:color w:val="333333"/>
                  </w:rPr>
                </w:rPrChange>
              </w:rPr>
              <w:t>AATCTAAAGATCATCAAGGCAGACTTCCTTGTC</w:t>
            </w:r>
          </w:p>
        </w:tc>
      </w:tr>
      <w:tr w:rsidR="00D45047" w:rsidRPr="00E60614" w14:paraId="0432C2EC" w14:textId="77777777" w:rsidTr="00924B1A">
        <w:tc>
          <w:tcPr>
            <w:tcW w:w="2268" w:type="dxa"/>
          </w:tcPr>
          <w:p w14:paraId="6606372A" w14:textId="760A1FAA" w:rsidR="00D45047" w:rsidRPr="00E60614" w:rsidRDefault="00D45047" w:rsidP="00924B1A">
            <w:pPr>
              <w:rPr>
                <w:rFonts w:ascii="Times New Roman" w:hAnsi="Times New Roman" w:cs="Times New Roman"/>
                <w:sz w:val="22"/>
                <w:szCs w:val="22"/>
                <w:rPrChange w:id="368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369" w:author="Jae Kyo Yi" w:date="2021-02-10T14:51:00Z">
                  <w:rPr/>
                </w:rPrChange>
              </w:rPr>
              <w:t>Sec63-3XHA-F</w:t>
            </w:r>
          </w:p>
        </w:tc>
        <w:tc>
          <w:tcPr>
            <w:tcW w:w="8028" w:type="dxa"/>
          </w:tcPr>
          <w:p w14:paraId="177F281E" w14:textId="7D6DA115" w:rsidR="00D45047" w:rsidRPr="00E60614" w:rsidRDefault="00D45047" w:rsidP="0006066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rPrChange w:id="370" w:author="Jae Kyo Yi" w:date="2021-02-10T14:51:00Z">
                  <w:rPr>
                    <w:rFonts w:ascii="Times" w:eastAsia="Times New Roman" w:hAnsi="Times" w:cs="Times New Roman"/>
                    <w:color w:val="000000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371" w:author="Jae Kyo Yi" w:date="2021-02-10T14:51:00Z">
                  <w:rPr>
                    <w:rFonts w:ascii="Times" w:hAnsi="Times" w:cs="Times New Roman"/>
                    <w:sz w:val="20"/>
                    <w:szCs w:val="20"/>
                  </w:rPr>
                </w:rPrChange>
              </w:rPr>
              <w:t>CCGGACTATGCAGGATCCTATCCATATGACGTTCCAGATTACGCTTAGATA</w:t>
            </w:r>
            <w:del w:id="372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373" w:author="Jae Kyo Yi" w:date="2021-02-10T14:51:00Z">
                    <w:rPr>
                      <w:rFonts w:ascii="Times" w:hAnsi="Times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74" w:author="Jae Kyo Yi" w:date="2021-02-10T14:51:00Z">
                  <w:rPr>
                    <w:rFonts w:ascii="Times" w:hAnsi="Times" w:cs="Times New Roman"/>
                    <w:sz w:val="20"/>
                    <w:szCs w:val="20"/>
                  </w:rPr>
                </w:rPrChange>
              </w:rPr>
              <w:t>TAAGTGATTAGTATAGTTTTTC</w:t>
            </w:r>
          </w:p>
        </w:tc>
      </w:tr>
      <w:tr w:rsidR="00D45047" w:rsidRPr="00E60614" w14:paraId="21E19698" w14:textId="77777777" w:rsidTr="00924B1A">
        <w:tc>
          <w:tcPr>
            <w:tcW w:w="2268" w:type="dxa"/>
          </w:tcPr>
          <w:p w14:paraId="2A6C77CE" w14:textId="71C9AB38" w:rsidR="00D45047" w:rsidRPr="00E60614" w:rsidRDefault="00D45047" w:rsidP="00924B1A">
            <w:pPr>
              <w:rPr>
                <w:rFonts w:ascii="Times New Roman" w:hAnsi="Times New Roman" w:cs="Times New Roman"/>
                <w:sz w:val="22"/>
                <w:szCs w:val="22"/>
                <w:rPrChange w:id="375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376" w:author="Jae Kyo Yi" w:date="2021-02-10T14:51:00Z">
                  <w:rPr/>
                </w:rPrChange>
              </w:rPr>
              <w:t>Sec63-3XHA-R</w:t>
            </w:r>
          </w:p>
        </w:tc>
        <w:tc>
          <w:tcPr>
            <w:tcW w:w="8028" w:type="dxa"/>
          </w:tcPr>
          <w:p w14:paraId="1E3CE9C9" w14:textId="60BA88A4" w:rsidR="00D45047" w:rsidRPr="00E60614" w:rsidRDefault="00D45047" w:rsidP="00060666">
            <w:pPr>
              <w:rPr>
                <w:rFonts w:ascii="Times New Roman" w:hAnsi="Times New Roman" w:cs="Times New Roman"/>
                <w:sz w:val="22"/>
                <w:szCs w:val="22"/>
                <w:rPrChange w:id="377" w:author="Jae Kyo Yi" w:date="2021-02-10T14:51:00Z">
                  <w:rPr>
                    <w:rFonts w:ascii="Times" w:hAnsi="Times" w:cs="Times New Roman"/>
                  </w:rPr>
                </w:rPrChange>
              </w:rPr>
            </w:pPr>
            <w:r w:rsidRPr="00E60614">
              <w:rPr>
                <w:rFonts w:ascii="Times New Roman" w:hAnsi="Times New Roman" w:cs="Times New Roman"/>
                <w:sz w:val="22"/>
                <w:szCs w:val="22"/>
                <w:rPrChange w:id="378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GAC</w:t>
            </w:r>
            <w:del w:id="379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380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81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GTC</w:t>
            </w:r>
            <w:del w:id="382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383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84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ATA</w:t>
            </w:r>
            <w:del w:id="385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386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87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CGG</w:t>
            </w:r>
            <w:del w:id="388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389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90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ATA</w:t>
            </w:r>
            <w:del w:id="391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392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93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GCC</w:t>
            </w:r>
            <w:del w:id="394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395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96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CGC</w:t>
            </w:r>
            <w:del w:id="397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398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399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ATA</w:t>
            </w:r>
            <w:del w:id="400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401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402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GTC</w:t>
            </w:r>
            <w:del w:id="403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404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405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AGG</w:t>
            </w:r>
            <w:del w:id="406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407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408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AAC</w:t>
            </w:r>
            <w:del w:id="409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410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411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ATC</w:t>
            </w:r>
            <w:del w:id="412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413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414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GTA</w:t>
            </w:r>
            <w:del w:id="415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416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417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TGG</w:t>
            </w:r>
            <w:del w:id="418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419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420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GTA</w:t>
            </w:r>
            <w:del w:id="421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422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423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TTC</w:t>
            </w:r>
            <w:del w:id="424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425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426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TGG</w:t>
            </w:r>
            <w:del w:id="427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428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429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TGA</w:t>
            </w:r>
            <w:del w:id="430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431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432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TTC</w:t>
            </w:r>
            <w:del w:id="433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434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435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ATC</w:t>
            </w:r>
            <w:del w:id="436" w:author="Jae Kyo Yi" w:date="2021-02-10T14:23:00Z">
              <w:r w:rsidRPr="00E60614" w:rsidDel="00774382">
                <w:rPr>
                  <w:rFonts w:ascii="Times New Roman" w:hAnsi="Times New Roman" w:cs="Times New Roman"/>
                  <w:sz w:val="22"/>
                  <w:szCs w:val="22"/>
                  <w:rPrChange w:id="437" w:author="Jae Kyo Yi" w:date="2021-02-10T14:51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E60614">
              <w:rPr>
                <w:rFonts w:ascii="Times New Roman" w:hAnsi="Times New Roman" w:cs="Times New Roman"/>
                <w:sz w:val="22"/>
                <w:szCs w:val="22"/>
                <w:rPrChange w:id="438" w:author="Jae Kyo Yi" w:date="2021-02-10T14:51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ATC</w:t>
            </w:r>
          </w:p>
        </w:tc>
      </w:tr>
    </w:tbl>
    <w:p w14:paraId="665AFF23" w14:textId="77777777" w:rsidR="007E49AE" w:rsidRPr="00E60614" w:rsidRDefault="007E49AE">
      <w:pPr>
        <w:rPr>
          <w:rFonts w:ascii="Times New Roman" w:hAnsi="Times New Roman" w:cs="Times New Roman"/>
          <w:sz w:val="22"/>
          <w:szCs w:val="22"/>
          <w:rPrChange w:id="439" w:author="Jae Kyo Yi" w:date="2021-02-10T14:51:00Z">
            <w:rPr/>
          </w:rPrChange>
        </w:rPr>
      </w:pPr>
    </w:p>
    <w:p w14:paraId="5530A1DE" w14:textId="77777777" w:rsidR="00060666" w:rsidRPr="00E60614" w:rsidRDefault="00060666">
      <w:pPr>
        <w:rPr>
          <w:rFonts w:ascii="Times New Roman" w:hAnsi="Times New Roman" w:cs="Times New Roman"/>
          <w:sz w:val="22"/>
          <w:szCs w:val="22"/>
          <w:rPrChange w:id="440" w:author="Jae Kyo Yi" w:date="2021-02-10T14:51:00Z">
            <w:rPr/>
          </w:rPrChange>
        </w:rPr>
      </w:pPr>
    </w:p>
    <w:sectPr w:rsidR="00060666" w:rsidRPr="00E60614" w:rsidSect="005D6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U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9E7"/>
    <w:rsid w:val="00017E3E"/>
    <w:rsid w:val="00060666"/>
    <w:rsid w:val="001347FE"/>
    <w:rsid w:val="00211129"/>
    <w:rsid w:val="003B2D17"/>
    <w:rsid w:val="005D69E7"/>
    <w:rsid w:val="006343C5"/>
    <w:rsid w:val="00774382"/>
    <w:rsid w:val="007C6556"/>
    <w:rsid w:val="007E49AE"/>
    <w:rsid w:val="00924B1A"/>
    <w:rsid w:val="00A83896"/>
    <w:rsid w:val="00AC54CA"/>
    <w:rsid w:val="00D45047"/>
    <w:rsid w:val="00E60614"/>
    <w:rsid w:val="00E67EBB"/>
    <w:rsid w:val="00E85C84"/>
    <w:rsid w:val="00FA40DA"/>
    <w:rsid w:val="00FD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F7B2B3"/>
  <w14:defaultImageDpi w14:val="300"/>
  <w15:docId w15:val="{D1B22D98-15A7-9E44-BD2E-EF44D092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9E7"/>
    <w:rPr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74382"/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1991</Characters>
  <Application>Microsoft Office Word</Application>
  <DocSecurity>0</DocSecurity>
  <Lines>16</Lines>
  <Paragraphs>4</Paragraphs>
  <ScaleCrop>false</ScaleCrop>
  <Company>UMASS Medical School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Reid Gilmore</dc:creator>
  <cp:keywords/>
  <dc:description/>
  <cp:lastModifiedBy>Jae Kyo Yi</cp:lastModifiedBy>
  <cp:revision>2</cp:revision>
  <dcterms:created xsi:type="dcterms:W3CDTF">2021-03-02T16:57:00Z</dcterms:created>
  <dcterms:modified xsi:type="dcterms:W3CDTF">2021-03-02T16:57:00Z</dcterms:modified>
</cp:coreProperties>
</file>